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AA7E74">
        <w:trPr>
          <w:trHeight w:val="3828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696836844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Del="00167D31" w:rsidRDefault="00AA7E74" w:rsidP="00AA7E74">
            <w:pPr>
              <w:spacing w:after="0" w:line="240" w:lineRule="auto"/>
              <w:jc w:val="center"/>
              <w:rPr>
                <w:del w:id="0" w:author="Балчугова Вера Владимировна" w:date="2021-10-27T10:46:00Z"/>
                <w:sz w:val="32"/>
                <w:szCs w:val="32"/>
              </w:rPr>
            </w:pPr>
          </w:p>
          <w:p w:rsidR="00AA7E74" w:rsidRPr="002E0616" w:rsidRDefault="00167D31" w:rsidP="00167D31">
            <w:pPr>
              <w:tabs>
                <w:tab w:val="center" w:pos="849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26.10.2021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999</w:t>
            </w:r>
          </w:p>
          <w:p w:rsidR="00AA7E74" w:rsidRPr="00AA7E74" w:rsidRDefault="00AA7E74" w:rsidP="00AA7E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78695B" w:rsidRPr="00AA7E74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  <w:r w:rsidRPr="00AA7E74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>муниципальную программу «</w:t>
      </w:r>
      <w:r w:rsidR="006F2D0B" w:rsidRPr="006F2D0B">
        <w:rPr>
          <w:rFonts w:ascii="Times New Roman" w:hAnsi="Times New Roman"/>
          <w:b/>
          <w:bCs/>
          <w:sz w:val="26"/>
          <w:szCs w:val="26"/>
        </w:rPr>
        <w:t>Реализация молодежной политики на территории города Покачи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 xml:space="preserve">», утвержденную 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>постановление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>м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 xml:space="preserve"> администрации города Покачи от 12.10.2018 №10</w:t>
      </w:r>
      <w:r w:rsidR="00825155" w:rsidRPr="00AA7E74">
        <w:rPr>
          <w:rFonts w:ascii="Times New Roman" w:hAnsi="Times New Roman"/>
          <w:b/>
          <w:bCs/>
          <w:sz w:val="26"/>
          <w:szCs w:val="26"/>
        </w:rPr>
        <w:t>1</w:t>
      </w:r>
      <w:r w:rsidR="006F2D0B">
        <w:rPr>
          <w:rFonts w:ascii="Times New Roman" w:hAnsi="Times New Roman"/>
          <w:b/>
          <w:bCs/>
          <w:sz w:val="26"/>
          <w:szCs w:val="26"/>
        </w:rPr>
        <w:t>1</w:t>
      </w:r>
    </w:p>
    <w:p w:rsidR="0078695B" w:rsidRPr="00AA7E74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1D95" w:rsidRPr="00AA7E74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2548" w:rsidRPr="00AA7E74" w:rsidRDefault="003F2548" w:rsidP="003F2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A7E74">
        <w:rPr>
          <w:rFonts w:ascii="Times New Roman" w:hAnsi="Times New Roman"/>
          <w:color w:val="000000"/>
          <w:sz w:val="26"/>
          <w:szCs w:val="26"/>
        </w:rPr>
        <w:t xml:space="preserve">В соответствии с абзацем </w:t>
      </w:r>
      <w:r>
        <w:rPr>
          <w:rFonts w:ascii="Times New Roman" w:hAnsi="Times New Roman"/>
          <w:color w:val="000000"/>
          <w:sz w:val="26"/>
          <w:szCs w:val="26"/>
        </w:rPr>
        <w:t xml:space="preserve">третьим </w:t>
      </w:r>
      <w:r w:rsidRPr="00AA7E74">
        <w:rPr>
          <w:rFonts w:ascii="Times New Roman" w:hAnsi="Times New Roman"/>
          <w:color w:val="000000"/>
          <w:sz w:val="26"/>
          <w:szCs w:val="26"/>
        </w:rPr>
        <w:t xml:space="preserve">части 2 статьи 179 Бюджетного кодекса Российской Федерации, </w:t>
      </w:r>
      <w:r>
        <w:rPr>
          <w:rFonts w:ascii="Times New Roman" w:hAnsi="Times New Roman"/>
          <w:color w:val="000000"/>
          <w:sz w:val="26"/>
          <w:szCs w:val="26"/>
        </w:rPr>
        <w:t xml:space="preserve">пунктом 3 </w:t>
      </w:r>
      <w:r w:rsidRPr="00AA7E74">
        <w:rPr>
          <w:rFonts w:ascii="Times New Roman" w:hAnsi="Times New Roman"/>
          <w:color w:val="000000"/>
          <w:sz w:val="26"/>
          <w:szCs w:val="26"/>
        </w:rPr>
        <w:t>част</w:t>
      </w:r>
      <w:r>
        <w:rPr>
          <w:rFonts w:ascii="Times New Roman" w:hAnsi="Times New Roman"/>
          <w:color w:val="000000"/>
          <w:sz w:val="26"/>
          <w:szCs w:val="26"/>
        </w:rPr>
        <w:t>и</w:t>
      </w:r>
      <w:r w:rsidRPr="00AA7E7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Pr="00AA7E74">
        <w:rPr>
          <w:rFonts w:ascii="Times New Roman" w:hAnsi="Times New Roman"/>
          <w:color w:val="000000"/>
          <w:sz w:val="26"/>
          <w:szCs w:val="26"/>
        </w:rPr>
        <w:t xml:space="preserve"> статьи 3 Порядка</w:t>
      </w:r>
      <w:r w:rsidRPr="00AA7E74">
        <w:rPr>
          <w:rFonts w:ascii="Times New Roman" w:hAnsi="Times New Roman" w:cs="Times New Roman"/>
          <w:color w:val="000000"/>
          <w:sz w:val="26"/>
          <w:szCs w:val="26"/>
        </w:rPr>
        <w:t xml:space="preserve">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утвержденным постановлением администрации города Покачи от 16.04.2021 № 334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Pr="00A941D2">
        <w:rPr>
          <w:rFonts w:ascii="Times New Roman" w:hAnsi="Times New Roman" w:cs="Times New Roman"/>
          <w:color w:val="000000"/>
          <w:sz w:val="26"/>
          <w:szCs w:val="26"/>
        </w:rPr>
        <w:t>О модельной муниципальной программе города Покачи, о порядке принятия решения о разработке муниципальных</w:t>
      </w:r>
      <w:proofErr w:type="gramEnd"/>
      <w:r w:rsidRPr="00A941D2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города Покачи, их формирования, утверждения и реализации в соответствии с национальными целями развития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AA7E7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F3486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 w:cs="Times New Roman"/>
          <w:sz w:val="26"/>
          <w:szCs w:val="26"/>
        </w:rPr>
        <w:t>1</w:t>
      </w:r>
      <w:r w:rsidR="00FC55E2" w:rsidRPr="00AA7E74">
        <w:rPr>
          <w:rFonts w:ascii="Times New Roman" w:hAnsi="Times New Roman" w:cs="Times New Roman"/>
          <w:sz w:val="26"/>
          <w:szCs w:val="26"/>
        </w:rPr>
        <w:t xml:space="preserve">. Внести в муниципальную </w:t>
      </w:r>
      <w:r w:rsidR="00FC55E2" w:rsidRPr="006F2D0B">
        <w:rPr>
          <w:rFonts w:ascii="Times New Roman" w:hAnsi="Times New Roman"/>
          <w:color w:val="000000"/>
          <w:sz w:val="26"/>
          <w:szCs w:val="26"/>
        </w:rPr>
        <w:t>программу «</w:t>
      </w:r>
      <w:r w:rsidR="006F2D0B" w:rsidRPr="006F2D0B">
        <w:rPr>
          <w:rFonts w:ascii="Times New Roman" w:hAnsi="Times New Roman"/>
          <w:color w:val="000000"/>
          <w:sz w:val="26"/>
          <w:szCs w:val="26"/>
        </w:rPr>
        <w:t>Реализация молодежной политики на территории города Покачи</w:t>
      </w:r>
      <w:r w:rsidR="00FC55E2" w:rsidRPr="006F2D0B">
        <w:rPr>
          <w:rFonts w:ascii="Times New Roman" w:hAnsi="Times New Roman"/>
          <w:color w:val="000000"/>
          <w:sz w:val="26"/>
          <w:szCs w:val="26"/>
        </w:rPr>
        <w:t>», утвержденную постановлением администрации города Покачи от 12.10.2018 №1013 (далее – муниципальная</w:t>
      </w:r>
      <w:r w:rsidR="00FC55E2" w:rsidRPr="00AA7E74">
        <w:rPr>
          <w:rFonts w:ascii="Times New Roman" w:hAnsi="Times New Roman"/>
          <w:sz w:val="26"/>
          <w:szCs w:val="26"/>
        </w:rPr>
        <w:t xml:space="preserve"> программа)</w:t>
      </w:r>
      <w:r w:rsidR="00EC6B0E" w:rsidRPr="00AA7E74">
        <w:rPr>
          <w:rFonts w:ascii="Times New Roman" w:hAnsi="Times New Roman"/>
          <w:sz w:val="26"/>
          <w:szCs w:val="26"/>
        </w:rPr>
        <w:t>,</w:t>
      </w:r>
      <w:r w:rsidR="00FC55E2" w:rsidRPr="00AA7E74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5E573D" w:rsidRPr="009E4A52" w:rsidRDefault="005E573D" w:rsidP="005E57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Pr="009E4A52">
        <w:rPr>
          <w:rFonts w:ascii="Times New Roman" w:hAnsi="Times New Roman"/>
          <w:sz w:val="24"/>
          <w:szCs w:val="24"/>
        </w:rPr>
        <w:t xml:space="preserve">строку 9 паспорта муниципальной программы </w:t>
      </w:r>
      <w:r w:rsidRPr="009E4A5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5E573D" w:rsidRPr="009E4A52" w:rsidRDefault="005E573D" w:rsidP="005E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A52">
        <w:rPr>
          <w:rFonts w:ascii="Times New Roman" w:hAnsi="Times New Roman" w:cs="Times New Roman"/>
          <w:sz w:val="24"/>
          <w:szCs w:val="24"/>
        </w:rPr>
        <w:t xml:space="preserve"> «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E1BA2" w:rsidRPr="002E1BA2" w:rsidTr="00A2546E">
        <w:trPr>
          <w:trHeight w:val="533"/>
        </w:trPr>
        <w:tc>
          <w:tcPr>
            <w:tcW w:w="456" w:type="dxa"/>
          </w:tcPr>
          <w:p w:rsidR="005E573D" w:rsidRPr="002E1BA2" w:rsidRDefault="005E573D" w:rsidP="00A2546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8" w:type="dxa"/>
          </w:tcPr>
          <w:p w:rsidR="005E573D" w:rsidRPr="002E1BA2" w:rsidRDefault="005E573D" w:rsidP="00A2546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953" w:type="dxa"/>
          </w:tcPr>
          <w:p w:rsidR="002E1BA2" w:rsidRPr="002E1BA2" w:rsidRDefault="002E1BA2" w:rsidP="002E1B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1. Увеличение доли детей в возрасте от 5 до 18 лет, охваченных дополнительным образованием с 75 до 84%</w:t>
            </w:r>
            <w:r w:rsidR="005E573D" w:rsidRPr="002E1B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E1BA2" w:rsidRPr="002E1BA2" w:rsidRDefault="002E1BA2" w:rsidP="002E1B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2. Увеличение общей численности граждан, вовлеченных центрами (сообществами, объединениями) поддержки добровольчества (</w:t>
            </w:r>
            <w:proofErr w:type="spellStart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с 0,00259 </w:t>
            </w:r>
            <w:proofErr w:type="spellStart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 xml:space="preserve">. до 0,00267 </w:t>
            </w:r>
            <w:proofErr w:type="spellStart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млн.чел</w:t>
            </w:r>
            <w:proofErr w:type="spellEnd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BA2" w:rsidRDefault="002E1BA2" w:rsidP="002E1B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A2">
              <w:rPr>
                <w:rFonts w:ascii="Times New Roman" w:hAnsi="Times New Roman" w:cs="Times New Roman"/>
                <w:sz w:val="24"/>
                <w:szCs w:val="24"/>
              </w:rPr>
              <w:t xml:space="preserve">3.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 с 0,80 </w:t>
            </w:r>
            <w:proofErr w:type="spellStart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 xml:space="preserve">. до 1,388 </w:t>
            </w:r>
            <w:proofErr w:type="spellStart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2E1B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6876" w:rsidRPr="002E1BA2" w:rsidRDefault="00796876" w:rsidP="002E1B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400690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молодежи в возрасте от 14 до 35 лет, задействованной в мероприятиях общественных объединений с 21,7% до 29%.</w:t>
            </w:r>
          </w:p>
        </w:tc>
      </w:tr>
    </w:tbl>
    <w:p w:rsidR="005E573D" w:rsidRPr="00AA7E74" w:rsidRDefault="005E573D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E0616" w:rsidRPr="00AA7E74" w:rsidRDefault="005E573D" w:rsidP="002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78695B" w:rsidRPr="00AA7E74">
        <w:rPr>
          <w:rFonts w:ascii="Times New Roman" w:hAnsi="Times New Roman"/>
          <w:sz w:val="26"/>
          <w:szCs w:val="26"/>
        </w:rPr>
        <w:t xml:space="preserve">) </w:t>
      </w:r>
      <w:r w:rsidR="002E0616" w:rsidRPr="00AA7E74">
        <w:rPr>
          <w:rFonts w:ascii="Times New Roman" w:hAnsi="Times New Roman"/>
          <w:sz w:val="26"/>
          <w:szCs w:val="26"/>
        </w:rPr>
        <w:t xml:space="preserve">строку 11 паспорта муниципальной программы </w:t>
      </w:r>
      <w:r w:rsidR="002E0616" w:rsidRPr="00AA7E7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E0616" w:rsidRPr="00AA7E74" w:rsidRDefault="002E0616" w:rsidP="002E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7E74">
        <w:rPr>
          <w:rFonts w:ascii="Times New Roman" w:hAnsi="Times New Roman" w:cs="Times New Roman"/>
          <w:sz w:val="26"/>
          <w:szCs w:val="26"/>
        </w:rPr>
        <w:t xml:space="preserve"> «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E0616" w:rsidRPr="003F2548" w:rsidTr="00D95BBB">
        <w:tc>
          <w:tcPr>
            <w:tcW w:w="456" w:type="dxa"/>
          </w:tcPr>
          <w:p w:rsidR="002E0616" w:rsidRPr="003F2548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E0616" w:rsidRPr="003F2548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4 968 785,52 рублей, в том числе: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377 400,00 рублей; 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205 500,00 рублей; 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450 975,52 рублей; 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315 420,00 рублей; 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313 150,00 рублей; 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 xml:space="preserve">2024 год – 306 340,00 рублей; 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 xml:space="preserve">2025 год – 500 000,00 рублей; 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2026 год – 500 000,00 рублей;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2027 год – 500 000,00 рублей;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2028 год – 500 000,00 рублей;</w:t>
            </w:r>
          </w:p>
          <w:p w:rsidR="006F2D0B" w:rsidRPr="003F2548" w:rsidRDefault="006F2D0B" w:rsidP="006F2D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2029 год – 500 000,00 рублей;</w:t>
            </w:r>
          </w:p>
          <w:p w:rsidR="002E0616" w:rsidRPr="003F2548" w:rsidRDefault="006F2D0B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48">
              <w:rPr>
                <w:rFonts w:ascii="Times New Roman" w:hAnsi="Times New Roman" w:cs="Times New Roman"/>
                <w:sz w:val="24"/>
                <w:szCs w:val="24"/>
              </w:rPr>
              <w:t>2030 год – 500 000,00 рублей.</w:t>
            </w:r>
          </w:p>
        </w:tc>
      </w:tr>
    </w:tbl>
    <w:p w:rsidR="002E0616" w:rsidRPr="00AA7E74" w:rsidRDefault="00E47413" w:rsidP="007869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»;</w:t>
      </w:r>
    </w:p>
    <w:p w:rsidR="005E573D" w:rsidRDefault="005E573D" w:rsidP="002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1F358B" w:rsidRPr="00AA7E74"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>таблицу 1 статьи 4 муниципальной программы изложить в новой редакции согласно приложению 1 к настоящему постановлению;</w:t>
      </w:r>
    </w:p>
    <w:p w:rsidR="002E0616" w:rsidRPr="00AA7E74" w:rsidRDefault="005E573D" w:rsidP="002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="002E0616" w:rsidRPr="00AA7E74">
        <w:rPr>
          <w:rFonts w:ascii="Times New Roman" w:hAnsi="Times New Roman"/>
          <w:sz w:val="26"/>
          <w:szCs w:val="26"/>
        </w:rPr>
        <w:t xml:space="preserve">таблицу 2 статьи </w:t>
      </w:r>
      <w:r w:rsidR="00D95BBB" w:rsidRPr="00AA7E74">
        <w:rPr>
          <w:rFonts w:ascii="Times New Roman" w:hAnsi="Times New Roman"/>
          <w:sz w:val="26"/>
          <w:szCs w:val="26"/>
        </w:rPr>
        <w:t xml:space="preserve">4 </w:t>
      </w:r>
      <w:r w:rsidR="002E0616" w:rsidRPr="00AA7E74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  <w:r w:rsidR="002E0616" w:rsidRPr="00AA7E74">
        <w:rPr>
          <w:rFonts w:ascii="Times New Roman" w:hAnsi="Times New Roman"/>
          <w:sz w:val="26"/>
          <w:szCs w:val="26"/>
        </w:rPr>
        <w:t xml:space="preserve"> изложить в ново</w:t>
      </w:r>
      <w:r w:rsidR="00E47413" w:rsidRPr="00AA7E74">
        <w:rPr>
          <w:rFonts w:ascii="Times New Roman" w:hAnsi="Times New Roman"/>
          <w:sz w:val="26"/>
          <w:szCs w:val="26"/>
        </w:rPr>
        <w:t xml:space="preserve">й редакции согласно приложению </w:t>
      </w:r>
      <w:r>
        <w:rPr>
          <w:rFonts w:ascii="Times New Roman" w:hAnsi="Times New Roman"/>
          <w:sz w:val="26"/>
          <w:szCs w:val="26"/>
        </w:rPr>
        <w:t>2</w:t>
      </w:r>
      <w:r w:rsidR="002E0616" w:rsidRPr="00AA7E7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B67F68" w:rsidRPr="00AA7E74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2. </w:t>
      </w:r>
      <w:r w:rsidR="00753F00" w:rsidRPr="00AA7E74">
        <w:rPr>
          <w:rFonts w:ascii="Times New Roman" w:hAnsi="Times New Roman"/>
          <w:sz w:val="26"/>
          <w:szCs w:val="26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6F2D0B" w:rsidRPr="006F2D0B">
        <w:rPr>
          <w:rFonts w:ascii="Times New Roman" w:hAnsi="Times New Roman"/>
          <w:sz w:val="26"/>
          <w:szCs w:val="26"/>
        </w:rPr>
        <w:t>Реализация молодежной политики на территории города Покачи</w:t>
      </w:r>
      <w:r w:rsidR="00753F00" w:rsidRPr="00AA7E74">
        <w:rPr>
          <w:rFonts w:ascii="Times New Roman" w:hAnsi="Times New Roman"/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</w:p>
    <w:p w:rsidR="003F2548" w:rsidRPr="00AA7E74" w:rsidRDefault="003F2548" w:rsidP="003F254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3. </w:t>
      </w:r>
      <w:r w:rsidR="005E573D" w:rsidRPr="0059322A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</w:t>
      </w:r>
      <w:r w:rsidR="005E573D">
        <w:rPr>
          <w:rFonts w:ascii="Times New Roman" w:hAnsi="Times New Roman"/>
          <w:sz w:val="28"/>
          <w:szCs w:val="28"/>
        </w:rPr>
        <w:t>, за исключением подпункта 2 и 4 пункта 1, который вступает в силу с 01.01.2022.</w:t>
      </w:r>
    </w:p>
    <w:p w:rsidR="00E47413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4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F2D5A">
        <w:rPr>
          <w:rFonts w:ascii="Times New Roman" w:hAnsi="Times New Roman"/>
          <w:sz w:val="26"/>
          <w:szCs w:val="26"/>
        </w:rPr>
        <w:t xml:space="preserve"> </w:t>
      </w:r>
      <w:r w:rsidR="0078695B" w:rsidRPr="00AA7E74">
        <w:rPr>
          <w:rFonts w:ascii="Times New Roman" w:hAnsi="Times New Roman"/>
          <w:sz w:val="26"/>
          <w:szCs w:val="26"/>
        </w:rPr>
        <w:t>Опубликовать настоящее постановление в газете «Покачевский вестник».</w:t>
      </w:r>
    </w:p>
    <w:p w:rsidR="0078695B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5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F2D5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8695B" w:rsidRPr="00AA7E7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8695B" w:rsidRPr="00AA7E74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</w:t>
      </w:r>
      <w:r w:rsidR="00B00983" w:rsidRPr="00AA7E74">
        <w:rPr>
          <w:rFonts w:ascii="Times New Roman" w:hAnsi="Times New Roman"/>
          <w:sz w:val="26"/>
          <w:szCs w:val="26"/>
        </w:rPr>
        <w:t xml:space="preserve"> Г.Д.</w:t>
      </w: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951C3E" w:rsidRPr="00AA7E74" w:rsidRDefault="00951C3E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B67F68" w:rsidRPr="00AA7E74" w:rsidRDefault="00B67F68" w:rsidP="00B67F68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  <w:r w:rsidRPr="00AA7E74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AA7E74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  В.И. Степура</w:t>
      </w:r>
    </w:p>
    <w:p w:rsidR="0078695B" w:rsidRDefault="0078695B" w:rsidP="0078695B">
      <w:pPr>
        <w:pStyle w:val="ac"/>
        <w:jc w:val="both"/>
        <w:rPr>
          <w:rFonts w:ascii="Times New Roman" w:hAnsi="Times New Roman"/>
          <w:b/>
          <w:sz w:val="28"/>
        </w:rPr>
      </w:pPr>
    </w:p>
    <w:p w:rsidR="002E0616" w:rsidRDefault="002E0616" w:rsidP="0078695B">
      <w:pPr>
        <w:pStyle w:val="ac"/>
        <w:ind w:left="5664"/>
        <w:jc w:val="right"/>
        <w:rPr>
          <w:rFonts w:ascii="Times New Roman" w:hAnsi="Times New Roman"/>
          <w:sz w:val="24"/>
          <w:szCs w:val="24"/>
        </w:rPr>
      </w:pPr>
    </w:p>
    <w:p w:rsidR="002E0616" w:rsidRDefault="002E0616" w:rsidP="0078695B">
      <w:pPr>
        <w:pStyle w:val="ac"/>
        <w:ind w:left="5664"/>
        <w:jc w:val="right"/>
        <w:rPr>
          <w:rFonts w:ascii="Times New Roman" w:hAnsi="Times New Roman"/>
          <w:sz w:val="24"/>
          <w:szCs w:val="24"/>
        </w:rPr>
      </w:pPr>
    </w:p>
    <w:p w:rsidR="002E0616" w:rsidRDefault="002E0616" w:rsidP="0078695B">
      <w:pPr>
        <w:pStyle w:val="ac"/>
        <w:ind w:left="5664"/>
        <w:jc w:val="right"/>
        <w:rPr>
          <w:rFonts w:ascii="Times New Roman" w:hAnsi="Times New Roman"/>
          <w:sz w:val="24"/>
          <w:szCs w:val="24"/>
        </w:rPr>
      </w:pPr>
    </w:p>
    <w:p w:rsidR="005E573D" w:rsidRDefault="005E573D" w:rsidP="00B67F68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5E573D" w:rsidSect="00AA7E74">
      <w:headerReference w:type="default" r:id="rId11"/>
      <w:pgSz w:w="11905" w:h="16838"/>
      <w:pgMar w:top="113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84" w:rsidRDefault="003F0C84" w:rsidP="004E1367">
      <w:pPr>
        <w:spacing w:after="0" w:line="240" w:lineRule="auto"/>
      </w:pPr>
      <w:r>
        <w:separator/>
      </w:r>
    </w:p>
  </w:endnote>
  <w:endnote w:type="continuationSeparator" w:id="0">
    <w:p w:rsidR="003F0C84" w:rsidRDefault="003F0C84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84" w:rsidRDefault="003F0C84" w:rsidP="004E1367">
      <w:pPr>
        <w:spacing w:after="0" w:line="240" w:lineRule="auto"/>
      </w:pPr>
      <w:r>
        <w:separator/>
      </w:r>
    </w:p>
  </w:footnote>
  <w:footnote w:type="continuationSeparator" w:id="0">
    <w:p w:rsidR="003F0C84" w:rsidRDefault="003F0C84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D" w:rsidRDefault="00AD325D" w:rsidP="00E45342">
    <w:pPr>
      <w:pStyle w:val="a8"/>
      <w:jc w:val="center"/>
    </w:pPr>
  </w:p>
  <w:p w:rsidR="00AD325D" w:rsidRPr="00E45342" w:rsidRDefault="003F0C84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CF0720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CF0720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7D3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CF0720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80DAA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D4889"/>
    <w:rsid w:val="00105D82"/>
    <w:rsid w:val="00111277"/>
    <w:rsid w:val="00112720"/>
    <w:rsid w:val="001265A1"/>
    <w:rsid w:val="00135D98"/>
    <w:rsid w:val="00137752"/>
    <w:rsid w:val="001463FA"/>
    <w:rsid w:val="001537B3"/>
    <w:rsid w:val="001553E8"/>
    <w:rsid w:val="001634A1"/>
    <w:rsid w:val="0016611A"/>
    <w:rsid w:val="00167D31"/>
    <w:rsid w:val="001703B7"/>
    <w:rsid w:val="00173281"/>
    <w:rsid w:val="00173D61"/>
    <w:rsid w:val="0017744A"/>
    <w:rsid w:val="001801BF"/>
    <w:rsid w:val="00181257"/>
    <w:rsid w:val="001812E2"/>
    <w:rsid w:val="00184CCE"/>
    <w:rsid w:val="00193181"/>
    <w:rsid w:val="001A7CE0"/>
    <w:rsid w:val="001B6C9F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2F42"/>
    <w:rsid w:val="002466BB"/>
    <w:rsid w:val="00247FF0"/>
    <w:rsid w:val="00264C9D"/>
    <w:rsid w:val="0026684A"/>
    <w:rsid w:val="002770A3"/>
    <w:rsid w:val="002774EB"/>
    <w:rsid w:val="002777FE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63557"/>
    <w:rsid w:val="003716EF"/>
    <w:rsid w:val="003731C1"/>
    <w:rsid w:val="00377C99"/>
    <w:rsid w:val="003846CC"/>
    <w:rsid w:val="00385F08"/>
    <w:rsid w:val="003A23C7"/>
    <w:rsid w:val="003B01A7"/>
    <w:rsid w:val="003B5DDE"/>
    <w:rsid w:val="003C30A5"/>
    <w:rsid w:val="003D5D0B"/>
    <w:rsid w:val="003E36A6"/>
    <w:rsid w:val="003E3950"/>
    <w:rsid w:val="003E4DBC"/>
    <w:rsid w:val="003E7243"/>
    <w:rsid w:val="003F0C84"/>
    <w:rsid w:val="003F2548"/>
    <w:rsid w:val="0040413A"/>
    <w:rsid w:val="00412107"/>
    <w:rsid w:val="00420583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7466"/>
    <w:rsid w:val="00540672"/>
    <w:rsid w:val="0054353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63D6"/>
    <w:rsid w:val="0059696F"/>
    <w:rsid w:val="005A5FEB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E573D"/>
    <w:rsid w:val="005F715B"/>
    <w:rsid w:val="005F793F"/>
    <w:rsid w:val="00600565"/>
    <w:rsid w:val="00601847"/>
    <w:rsid w:val="00620905"/>
    <w:rsid w:val="00622BCE"/>
    <w:rsid w:val="00623AC1"/>
    <w:rsid w:val="00627823"/>
    <w:rsid w:val="0065456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F2D0B"/>
    <w:rsid w:val="006F738A"/>
    <w:rsid w:val="007155CB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6876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73B2"/>
    <w:rsid w:val="007F2D5A"/>
    <w:rsid w:val="00810E92"/>
    <w:rsid w:val="008147A9"/>
    <w:rsid w:val="00816E52"/>
    <w:rsid w:val="008175EE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9012E4"/>
    <w:rsid w:val="00901A98"/>
    <w:rsid w:val="00905B35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62FF"/>
    <w:rsid w:val="009730B9"/>
    <w:rsid w:val="0098229B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9E2"/>
    <w:rsid w:val="009B3BA0"/>
    <w:rsid w:val="009C4105"/>
    <w:rsid w:val="009D08C2"/>
    <w:rsid w:val="009D75D4"/>
    <w:rsid w:val="009F01ED"/>
    <w:rsid w:val="009F1003"/>
    <w:rsid w:val="009F4B71"/>
    <w:rsid w:val="00A226C9"/>
    <w:rsid w:val="00A23ABB"/>
    <w:rsid w:val="00A24AFA"/>
    <w:rsid w:val="00A278DC"/>
    <w:rsid w:val="00A4472B"/>
    <w:rsid w:val="00A47352"/>
    <w:rsid w:val="00A51230"/>
    <w:rsid w:val="00A5137D"/>
    <w:rsid w:val="00A629FE"/>
    <w:rsid w:val="00A8022E"/>
    <w:rsid w:val="00A938C0"/>
    <w:rsid w:val="00AA1E5E"/>
    <w:rsid w:val="00AA7E74"/>
    <w:rsid w:val="00AB6216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67F68"/>
    <w:rsid w:val="00B710A4"/>
    <w:rsid w:val="00B72A34"/>
    <w:rsid w:val="00B747F4"/>
    <w:rsid w:val="00B8142A"/>
    <w:rsid w:val="00B84402"/>
    <w:rsid w:val="00B915DB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C0605"/>
    <w:rsid w:val="00CC108A"/>
    <w:rsid w:val="00CD0FC0"/>
    <w:rsid w:val="00CD6B01"/>
    <w:rsid w:val="00CE35B7"/>
    <w:rsid w:val="00CF0720"/>
    <w:rsid w:val="00CF1596"/>
    <w:rsid w:val="00CF2EFC"/>
    <w:rsid w:val="00CF3D1C"/>
    <w:rsid w:val="00D12336"/>
    <w:rsid w:val="00D16471"/>
    <w:rsid w:val="00D23545"/>
    <w:rsid w:val="00D25AE3"/>
    <w:rsid w:val="00D30B3E"/>
    <w:rsid w:val="00D36D99"/>
    <w:rsid w:val="00D37731"/>
    <w:rsid w:val="00D379CA"/>
    <w:rsid w:val="00D40DE5"/>
    <w:rsid w:val="00D43217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1493"/>
    <w:rsid w:val="00ED2D91"/>
    <w:rsid w:val="00EE1D95"/>
    <w:rsid w:val="00EF1732"/>
    <w:rsid w:val="00EF2A81"/>
    <w:rsid w:val="00EF5D01"/>
    <w:rsid w:val="00F0210F"/>
    <w:rsid w:val="00F110ED"/>
    <w:rsid w:val="00F13B16"/>
    <w:rsid w:val="00F16C51"/>
    <w:rsid w:val="00F216C4"/>
    <w:rsid w:val="00F2528C"/>
    <w:rsid w:val="00F32C73"/>
    <w:rsid w:val="00F33EA5"/>
    <w:rsid w:val="00F45CE6"/>
    <w:rsid w:val="00F54171"/>
    <w:rsid w:val="00F63931"/>
    <w:rsid w:val="00F662AD"/>
    <w:rsid w:val="00F67F65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D8F40-48A3-4A41-9A2A-F8BA604F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2021-09-09T09:36:00Z</cp:lastPrinted>
  <dcterms:created xsi:type="dcterms:W3CDTF">2021-10-27T05:48:00Z</dcterms:created>
  <dcterms:modified xsi:type="dcterms:W3CDTF">2021-10-27T05:48:00Z</dcterms:modified>
</cp:coreProperties>
</file>