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DB2" w:rsidRPr="004234AD" w:rsidRDefault="00FE4DB2" w:rsidP="00FE4DB2">
      <w:pPr>
        <w:pStyle w:val="5"/>
        <w:shd w:val="clear" w:color="auto" w:fill="auto"/>
        <w:spacing w:before="0" w:line="240" w:lineRule="auto"/>
        <w:jc w:val="right"/>
        <w:rPr>
          <w:rStyle w:val="51"/>
          <w:rFonts w:eastAsia="Segoe UI"/>
          <w:b w:val="0"/>
          <w:bCs w:val="0"/>
          <w:sz w:val="24"/>
          <w:szCs w:val="24"/>
        </w:rPr>
      </w:pPr>
      <w:r w:rsidRPr="004234AD">
        <w:rPr>
          <w:rStyle w:val="51"/>
          <w:rFonts w:eastAsia="Segoe UI"/>
          <w:b w:val="0"/>
          <w:sz w:val="24"/>
          <w:szCs w:val="24"/>
        </w:rPr>
        <w:t xml:space="preserve">Приложение </w:t>
      </w:r>
    </w:p>
    <w:p w:rsidR="00FE4DB2" w:rsidRPr="004234AD" w:rsidRDefault="00FE4DB2" w:rsidP="00FE4DB2">
      <w:pPr>
        <w:pStyle w:val="5"/>
        <w:shd w:val="clear" w:color="auto" w:fill="auto"/>
        <w:spacing w:before="0" w:line="240" w:lineRule="auto"/>
        <w:jc w:val="right"/>
        <w:rPr>
          <w:rStyle w:val="51"/>
          <w:rFonts w:eastAsia="Segoe UI"/>
          <w:b w:val="0"/>
          <w:bCs w:val="0"/>
          <w:sz w:val="24"/>
          <w:szCs w:val="24"/>
        </w:rPr>
      </w:pPr>
      <w:r w:rsidRPr="004234AD">
        <w:rPr>
          <w:rStyle w:val="51"/>
          <w:rFonts w:eastAsia="Segoe UI"/>
          <w:b w:val="0"/>
          <w:sz w:val="24"/>
          <w:szCs w:val="24"/>
        </w:rPr>
        <w:t xml:space="preserve">к постановлению администрации </w:t>
      </w:r>
    </w:p>
    <w:p w:rsidR="00FE4DB2" w:rsidRPr="004234AD" w:rsidRDefault="00FE4DB2" w:rsidP="00FE4DB2">
      <w:pPr>
        <w:pStyle w:val="5"/>
        <w:shd w:val="clear" w:color="auto" w:fill="auto"/>
        <w:spacing w:before="0" w:line="240" w:lineRule="auto"/>
        <w:jc w:val="right"/>
        <w:rPr>
          <w:rStyle w:val="51"/>
          <w:rFonts w:eastAsia="Segoe UI"/>
          <w:b w:val="0"/>
          <w:sz w:val="24"/>
          <w:szCs w:val="24"/>
        </w:rPr>
      </w:pPr>
      <w:r w:rsidRPr="004234AD">
        <w:rPr>
          <w:rStyle w:val="51"/>
          <w:rFonts w:eastAsia="Segoe UI"/>
          <w:b w:val="0"/>
          <w:sz w:val="24"/>
          <w:szCs w:val="24"/>
        </w:rPr>
        <w:t xml:space="preserve">города Покачи </w:t>
      </w:r>
    </w:p>
    <w:p w:rsidR="00FE4DB2" w:rsidRPr="004234AD" w:rsidRDefault="00FE4DB2" w:rsidP="00FE4DB2">
      <w:pPr>
        <w:pStyle w:val="5"/>
        <w:shd w:val="clear" w:color="auto" w:fill="auto"/>
        <w:spacing w:before="0" w:line="240" w:lineRule="auto"/>
        <w:jc w:val="right"/>
        <w:rPr>
          <w:rStyle w:val="51"/>
          <w:rFonts w:eastAsia="Segoe UI"/>
          <w:b w:val="0"/>
          <w:bCs w:val="0"/>
          <w:sz w:val="24"/>
          <w:szCs w:val="24"/>
        </w:rPr>
      </w:pPr>
      <w:r w:rsidRPr="004234AD">
        <w:rPr>
          <w:rStyle w:val="51"/>
          <w:rFonts w:eastAsia="Segoe UI"/>
          <w:b w:val="0"/>
          <w:sz w:val="24"/>
          <w:szCs w:val="24"/>
        </w:rPr>
        <w:t xml:space="preserve">от </w:t>
      </w:r>
      <w:r w:rsidR="0083093F">
        <w:rPr>
          <w:rStyle w:val="51"/>
          <w:rFonts w:eastAsia="Segoe UI"/>
          <w:b w:val="0"/>
          <w:sz w:val="24"/>
          <w:szCs w:val="24"/>
        </w:rPr>
        <w:t>30.01.2023</w:t>
      </w:r>
      <w:r w:rsidRPr="004234AD">
        <w:rPr>
          <w:rStyle w:val="51"/>
          <w:rFonts w:eastAsia="Segoe UI"/>
          <w:b w:val="0"/>
          <w:sz w:val="24"/>
          <w:szCs w:val="24"/>
        </w:rPr>
        <w:t xml:space="preserve"> № </w:t>
      </w:r>
      <w:r w:rsidR="0083093F">
        <w:rPr>
          <w:rStyle w:val="51"/>
          <w:rFonts w:eastAsia="Segoe UI"/>
          <w:b w:val="0"/>
          <w:sz w:val="24"/>
          <w:szCs w:val="24"/>
        </w:rPr>
        <w:t>47</w:t>
      </w:r>
    </w:p>
    <w:p w:rsidR="00FE4DB2" w:rsidRPr="00CA6CCC" w:rsidRDefault="00FE4DB2" w:rsidP="00FE4DB2">
      <w:pPr>
        <w:pStyle w:val="11"/>
        <w:shd w:val="clear" w:color="auto" w:fill="auto"/>
        <w:spacing w:line="240" w:lineRule="auto"/>
        <w:ind w:left="360" w:firstLine="1200"/>
        <w:rPr>
          <w:rFonts w:ascii="Times New Roman" w:hAnsi="Times New Roman" w:cs="Times New Roman"/>
          <w:b w:val="0"/>
          <w:sz w:val="24"/>
          <w:szCs w:val="24"/>
        </w:rPr>
      </w:pPr>
    </w:p>
    <w:p w:rsidR="00FE4DB2" w:rsidRPr="00CA6CCC" w:rsidRDefault="00FE4DB2" w:rsidP="00FE4DB2">
      <w:pPr>
        <w:pStyle w:val="11"/>
        <w:shd w:val="clear" w:color="auto" w:fill="auto"/>
        <w:spacing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6CCC">
        <w:rPr>
          <w:rFonts w:ascii="Times New Roman" w:eastAsia="Times New Roman" w:hAnsi="Times New Roman" w:cs="Times New Roman"/>
          <w:sz w:val="24"/>
          <w:szCs w:val="24"/>
        </w:rPr>
        <w:t>Административный регламент</w:t>
      </w:r>
    </w:p>
    <w:p w:rsidR="00FE4DB2" w:rsidRPr="00CA6CCC" w:rsidRDefault="00FE4DB2" w:rsidP="00FE4DB2">
      <w:pPr>
        <w:pStyle w:val="11"/>
        <w:shd w:val="clear" w:color="auto" w:fill="auto"/>
        <w:spacing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6CCC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 услуги «</w:t>
      </w:r>
      <w:r w:rsidR="008A7B96" w:rsidRPr="00CA6CCC">
        <w:rPr>
          <w:rFonts w:ascii="Times New Roman" w:hAnsi="Times New Roman" w:cs="Times New Roman"/>
          <w:sz w:val="24"/>
          <w:szCs w:val="24"/>
        </w:rPr>
        <w:t>Предоставление разрешения на осуществление земляных работ</w:t>
      </w:r>
      <w:r w:rsidRPr="00CA6CCC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FE4DB2" w:rsidRPr="00CA6CCC" w:rsidRDefault="00FE4DB2" w:rsidP="00FE4DB2">
      <w:pPr>
        <w:pStyle w:val="11"/>
        <w:shd w:val="clear" w:color="auto" w:fill="auto"/>
        <w:spacing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E4DB2" w:rsidRPr="00CA6CCC" w:rsidRDefault="00FE4DB2" w:rsidP="000F485D">
      <w:pPr>
        <w:pStyle w:val="11"/>
        <w:shd w:val="clear" w:color="auto" w:fill="auto"/>
        <w:spacing w:line="240" w:lineRule="auto"/>
        <w:ind w:right="134" w:firstLine="709"/>
        <w:rPr>
          <w:rFonts w:ascii="Times New Roman" w:eastAsia="Times New Roman" w:hAnsi="Times New Roman" w:cs="Times New Roman"/>
          <w:sz w:val="24"/>
          <w:szCs w:val="24"/>
        </w:rPr>
      </w:pPr>
      <w:bookmarkStart w:id="0" w:name="bookmark0"/>
      <w:r w:rsidRPr="004234AD">
        <w:rPr>
          <w:rFonts w:ascii="Times New Roman" w:eastAsia="Times New Roman" w:hAnsi="Times New Roman" w:cs="Times New Roman"/>
          <w:b w:val="0"/>
          <w:sz w:val="24"/>
          <w:szCs w:val="24"/>
        </w:rPr>
        <w:t>Статья 1.</w:t>
      </w:r>
      <w:r w:rsidRPr="00CA6CCC">
        <w:rPr>
          <w:rFonts w:ascii="Times New Roman" w:eastAsia="Times New Roman" w:hAnsi="Times New Roman" w:cs="Times New Roman"/>
          <w:sz w:val="24"/>
          <w:szCs w:val="24"/>
        </w:rPr>
        <w:t xml:space="preserve"> Общие положения</w:t>
      </w:r>
      <w:bookmarkEnd w:id="0"/>
    </w:p>
    <w:p w:rsidR="00FE4DB2" w:rsidRPr="00CA6CCC" w:rsidRDefault="00FE4DB2" w:rsidP="00FE4DB2">
      <w:pPr>
        <w:pStyle w:val="11"/>
        <w:shd w:val="clear" w:color="auto" w:fill="auto"/>
        <w:spacing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41FF7" w:rsidRPr="00CA6CCC" w:rsidRDefault="00CA6CCC" w:rsidP="00803F1C">
      <w:pPr>
        <w:pStyle w:val="21"/>
        <w:shd w:val="clear" w:color="auto" w:fill="auto"/>
        <w:tabs>
          <w:tab w:val="left" w:pos="1134"/>
          <w:tab w:val="left" w:pos="1434"/>
        </w:tabs>
        <w:spacing w:line="240" w:lineRule="auto"/>
        <w:ind w:firstLine="709"/>
        <w:jc w:val="both"/>
      </w:pPr>
      <w:r w:rsidRPr="00CA6CCC">
        <w:t>1.</w:t>
      </w:r>
      <w:r w:rsidR="00803F1C">
        <w:tab/>
      </w:r>
      <w:r w:rsidR="005248F5" w:rsidRPr="00CA6CCC">
        <w:t xml:space="preserve">Административный регламент предоставления муниципальной услуги регулирует отношения, возникающие в связи с предоставлением муниципальной услуги «Предоставление разрешения на осуществление земляных работ» </w:t>
      </w:r>
      <w:r w:rsidRPr="00CA6CCC">
        <w:t>на территории города Покачи Ханты-Мансийского автономного округа – Югры</w:t>
      </w:r>
      <w:r w:rsidR="005248F5" w:rsidRPr="00CA6CCC">
        <w:t xml:space="preserve"> (далее - Административный регламент, Муниципальная услуга) администрацией </w:t>
      </w:r>
      <w:r w:rsidRPr="00CA6CCC">
        <w:t>города Покачи в лице отдела архитектуры и градостроительства (далее – уполномоченный орган)</w:t>
      </w:r>
      <w:r w:rsidR="005248F5" w:rsidRPr="00CA6CCC">
        <w:t>.</w:t>
      </w:r>
    </w:p>
    <w:p w:rsidR="00741FF7" w:rsidRPr="00CA6CCC" w:rsidRDefault="00803F1C" w:rsidP="00803F1C">
      <w:pPr>
        <w:pStyle w:val="21"/>
        <w:shd w:val="clear" w:color="auto" w:fill="auto"/>
        <w:tabs>
          <w:tab w:val="left" w:pos="1134"/>
          <w:tab w:val="left" w:pos="1434"/>
        </w:tabs>
        <w:spacing w:line="240" w:lineRule="auto"/>
        <w:ind w:firstLine="709"/>
        <w:jc w:val="both"/>
      </w:pPr>
      <w:r>
        <w:t>2.</w:t>
      </w:r>
      <w:r>
        <w:tab/>
      </w:r>
      <w:proofErr w:type="gramStart"/>
      <w:r w:rsidR="005248F5" w:rsidRPr="00CA6CCC">
        <w:t xml:space="preserve">Административный регламент устанавливает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Муниципальных услуг (далее - </w:t>
      </w:r>
      <w:r w:rsidR="00502CD4" w:rsidRPr="009266B6">
        <w:t>многофункциональный центр</w:t>
      </w:r>
      <w:r w:rsidR="005248F5" w:rsidRPr="00CA6CCC">
        <w:t>), формы контроля за предоставлением Муниципальной услуги, досудебный (внесудебный) порядок обжалования решений и</w:t>
      </w:r>
      <w:proofErr w:type="gramEnd"/>
      <w:r w:rsidR="005248F5" w:rsidRPr="00CA6CCC">
        <w:t xml:space="preserve"> действий (бездействий) </w:t>
      </w:r>
      <w:r w:rsidR="00CB7EE3" w:rsidRPr="00CA6CCC">
        <w:t>уполномоченн</w:t>
      </w:r>
      <w:r w:rsidR="00CB7EE3">
        <w:t>ого</w:t>
      </w:r>
      <w:r w:rsidR="00CB7EE3" w:rsidRPr="00CA6CCC">
        <w:t xml:space="preserve"> орган</w:t>
      </w:r>
      <w:r w:rsidR="00CB7EE3">
        <w:t>а</w:t>
      </w:r>
      <w:r w:rsidR="005248F5" w:rsidRPr="00CA6CCC">
        <w:t xml:space="preserve">, должностных лиц Администрации, работников </w:t>
      </w:r>
      <w:r w:rsidR="00502CD4" w:rsidRPr="009266B6">
        <w:t>многофункциональн</w:t>
      </w:r>
      <w:r w:rsidR="00502CD4">
        <w:t>ого</w:t>
      </w:r>
      <w:r w:rsidR="00502CD4" w:rsidRPr="009266B6">
        <w:t xml:space="preserve"> центр</w:t>
      </w:r>
      <w:r w:rsidR="00502CD4">
        <w:t>а</w:t>
      </w:r>
      <w:r w:rsidR="005248F5" w:rsidRPr="00CA6CCC">
        <w:t>.</w:t>
      </w:r>
    </w:p>
    <w:p w:rsidR="00741FF7" w:rsidRPr="00CA6CCC" w:rsidRDefault="00803F1C" w:rsidP="00803F1C">
      <w:pPr>
        <w:pStyle w:val="21"/>
        <w:shd w:val="clear" w:color="auto" w:fill="auto"/>
        <w:tabs>
          <w:tab w:val="left" w:pos="1134"/>
          <w:tab w:val="left" w:pos="1434"/>
        </w:tabs>
        <w:spacing w:line="240" w:lineRule="auto"/>
        <w:ind w:firstLine="709"/>
        <w:jc w:val="both"/>
      </w:pPr>
      <w:r>
        <w:t>3.</w:t>
      </w:r>
      <w:r>
        <w:tab/>
      </w:r>
      <w:r w:rsidR="005248F5" w:rsidRPr="00CA6CCC">
        <w:t>Проведение любых видов земляных работ без оформления разрешения на осуществление земляных работ (далее - Разрешение) запрещается, за исключением случаев, когда указанные работы осуществляются на основании документов, выданных в соответствии с федеральным законодательством.</w:t>
      </w:r>
    </w:p>
    <w:p w:rsidR="00741FF7" w:rsidRPr="00CA6CCC" w:rsidRDefault="00803F1C" w:rsidP="00803F1C">
      <w:pPr>
        <w:pStyle w:val="21"/>
        <w:shd w:val="clear" w:color="auto" w:fill="auto"/>
        <w:tabs>
          <w:tab w:val="left" w:pos="1134"/>
          <w:tab w:val="left" w:pos="1434"/>
        </w:tabs>
        <w:spacing w:line="240" w:lineRule="auto"/>
        <w:ind w:firstLine="709"/>
        <w:jc w:val="both"/>
      </w:pPr>
      <w:r>
        <w:t>4.</w:t>
      </w:r>
      <w:r>
        <w:tab/>
      </w:r>
      <w:r w:rsidR="005248F5" w:rsidRPr="00CA6CCC">
        <w:t>Получение разрешения на право производства земляных работ обязательно, в том числе, при производстве следующих работ, требующих проведения земляных работ:</w:t>
      </w:r>
    </w:p>
    <w:p w:rsidR="00803F1C" w:rsidRDefault="00803F1C" w:rsidP="00803F1C">
      <w:pPr>
        <w:pStyle w:val="21"/>
        <w:shd w:val="clear" w:color="auto" w:fill="auto"/>
        <w:tabs>
          <w:tab w:val="left" w:pos="1134"/>
          <w:tab w:val="left" w:pos="1434"/>
        </w:tabs>
        <w:spacing w:line="240" w:lineRule="auto"/>
        <w:ind w:firstLine="709"/>
        <w:jc w:val="both"/>
      </w:pPr>
      <w:r>
        <w:t>1)</w:t>
      </w:r>
      <w:r>
        <w:tab/>
      </w:r>
      <w:r w:rsidR="005248F5" w:rsidRPr="00CA6CCC">
        <w:t>строительство, реконструкция объектов капитального строительства, за исключением случаев, когда указанные работы осуществляются на основании разрешения на строительство;</w:t>
      </w:r>
    </w:p>
    <w:p w:rsidR="00803F1C" w:rsidRDefault="00803F1C" w:rsidP="00803F1C">
      <w:pPr>
        <w:pStyle w:val="21"/>
        <w:shd w:val="clear" w:color="auto" w:fill="auto"/>
        <w:tabs>
          <w:tab w:val="left" w:pos="1134"/>
          <w:tab w:val="left" w:pos="1434"/>
        </w:tabs>
        <w:spacing w:line="240" w:lineRule="auto"/>
        <w:ind w:firstLine="709"/>
        <w:jc w:val="both"/>
      </w:pPr>
      <w:r>
        <w:t>2)</w:t>
      </w:r>
      <w:r>
        <w:tab/>
      </w:r>
      <w:r w:rsidR="005248F5" w:rsidRPr="00CA6CCC">
        <w:t>строительство, реконструкция сетей инженерно-технического обеспечения за исключением случаев, когда указанные работы осуществляются на основании разрешения на строительство;</w:t>
      </w:r>
    </w:p>
    <w:p w:rsidR="00803F1C" w:rsidRDefault="00803F1C" w:rsidP="00803F1C">
      <w:pPr>
        <w:pStyle w:val="21"/>
        <w:shd w:val="clear" w:color="auto" w:fill="auto"/>
        <w:tabs>
          <w:tab w:val="left" w:pos="1134"/>
          <w:tab w:val="left" w:pos="1434"/>
        </w:tabs>
        <w:spacing w:line="240" w:lineRule="auto"/>
        <w:ind w:firstLine="709"/>
        <w:jc w:val="both"/>
      </w:pPr>
      <w:r>
        <w:t>3)</w:t>
      </w:r>
      <w:r>
        <w:tab/>
      </w:r>
      <w:r w:rsidR="005248F5" w:rsidRPr="00CA6CCC">
        <w:t>инженерные изыскания;</w:t>
      </w:r>
    </w:p>
    <w:p w:rsidR="00803F1C" w:rsidRDefault="00803F1C" w:rsidP="00803F1C">
      <w:pPr>
        <w:pStyle w:val="21"/>
        <w:shd w:val="clear" w:color="auto" w:fill="auto"/>
        <w:tabs>
          <w:tab w:val="left" w:pos="1134"/>
          <w:tab w:val="left" w:pos="1434"/>
        </w:tabs>
        <w:spacing w:line="240" w:lineRule="auto"/>
        <w:ind w:firstLine="709"/>
        <w:jc w:val="both"/>
      </w:pPr>
      <w:r>
        <w:t>4)</w:t>
      </w:r>
      <w:r>
        <w:tab/>
      </w:r>
      <w:r w:rsidR="005248F5" w:rsidRPr="00CA6CCC">
        <w:t>капитальный, текущий ремонт зданий, строений сооружений, сетей инженерно-технического обеспечения, объектов дорожного хозяйства, за исключением текущего ремонта дорог и тротуаров без изменения профиля и планировки дорог;</w:t>
      </w:r>
    </w:p>
    <w:p w:rsidR="00803F1C" w:rsidRDefault="00803F1C" w:rsidP="00A14CFC">
      <w:pPr>
        <w:pStyle w:val="21"/>
        <w:shd w:val="clear" w:color="auto" w:fill="auto"/>
        <w:tabs>
          <w:tab w:val="left" w:pos="1134"/>
          <w:tab w:val="left" w:pos="1434"/>
        </w:tabs>
        <w:spacing w:line="240" w:lineRule="auto"/>
        <w:ind w:firstLine="709"/>
        <w:jc w:val="both"/>
      </w:pPr>
      <w:proofErr w:type="gramStart"/>
      <w:r>
        <w:t>5)</w:t>
      </w:r>
      <w:r>
        <w:tab/>
      </w:r>
      <w:r w:rsidR="005248F5" w:rsidRPr="00CA6CCC">
        <w:t>размещение и установка объектов, в том числе некапитальных объектов, на землях или земельных участках, находящихся в государственной или муниципальной собственности, размещение которых может осуществляться без предоставления земельных участков и установления сервитутов, а также установка опор, информационных и рекламных конструкций, использование земель или земельного участка, находящихся в государственной или муниципальной собственности, в целях проведения инженерных изысканий либо капитального или текущего</w:t>
      </w:r>
      <w:proofErr w:type="gramEnd"/>
      <w:r w:rsidR="005248F5" w:rsidRPr="00CA6CCC">
        <w:t xml:space="preserve"> ремонта линейного объекта на срок не более одного года;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</w:t>
      </w:r>
      <w:r w:rsidR="005248F5" w:rsidRPr="00CA6CCC">
        <w:lastRenderedPageBreak/>
        <w:t>регионального или местного значения на срок их строительства, реконструкции;</w:t>
      </w:r>
    </w:p>
    <w:p w:rsidR="00803F1C" w:rsidRDefault="00803F1C" w:rsidP="00A14CFC">
      <w:pPr>
        <w:pStyle w:val="21"/>
        <w:shd w:val="clear" w:color="auto" w:fill="auto"/>
        <w:tabs>
          <w:tab w:val="left" w:pos="1134"/>
          <w:tab w:val="left" w:pos="1434"/>
        </w:tabs>
        <w:spacing w:line="240" w:lineRule="auto"/>
        <w:ind w:firstLine="709"/>
        <w:jc w:val="both"/>
      </w:pPr>
      <w:r>
        <w:t>6)</w:t>
      </w:r>
      <w:r>
        <w:tab/>
      </w:r>
      <w:r w:rsidR="005248F5" w:rsidRPr="00CA6CCC">
        <w:t>аварийно-восстановительный ремонт, в том числе сетей инженерно- технического обеспечения, сооружений;</w:t>
      </w:r>
    </w:p>
    <w:p w:rsidR="00803F1C" w:rsidRDefault="00803F1C" w:rsidP="00A14CFC">
      <w:pPr>
        <w:pStyle w:val="21"/>
        <w:shd w:val="clear" w:color="auto" w:fill="auto"/>
        <w:tabs>
          <w:tab w:val="left" w:pos="1134"/>
          <w:tab w:val="left" w:pos="1434"/>
        </w:tabs>
        <w:spacing w:line="240" w:lineRule="auto"/>
        <w:ind w:firstLine="709"/>
        <w:jc w:val="both"/>
      </w:pPr>
      <w:r>
        <w:t>7)</w:t>
      </w:r>
      <w:r>
        <w:tab/>
      </w:r>
      <w:r w:rsidR="005248F5" w:rsidRPr="00CA6CCC">
        <w:t>снос зданий и сооружений, ликвидация сетей инженерно-технического обеспечения за исключением случаев, когда указанные работы осуществляются на</w:t>
      </w:r>
      <w:r>
        <w:t xml:space="preserve"> </w:t>
      </w:r>
      <w:r w:rsidR="005248F5" w:rsidRPr="00CA6CCC">
        <w:t>основании разрешения на строительство;</w:t>
      </w:r>
    </w:p>
    <w:p w:rsidR="00803F1C" w:rsidRDefault="00803F1C" w:rsidP="00A14CFC">
      <w:pPr>
        <w:pStyle w:val="21"/>
        <w:shd w:val="clear" w:color="auto" w:fill="auto"/>
        <w:tabs>
          <w:tab w:val="left" w:pos="1134"/>
          <w:tab w:val="left" w:pos="1434"/>
        </w:tabs>
        <w:spacing w:line="240" w:lineRule="auto"/>
        <w:ind w:firstLine="709"/>
        <w:jc w:val="both"/>
      </w:pPr>
      <w:r>
        <w:t>8)</w:t>
      </w:r>
      <w:r>
        <w:tab/>
        <w:t>п</w:t>
      </w:r>
      <w:r w:rsidR="005248F5" w:rsidRPr="00CA6CCC">
        <w:t>роведение работ по сохранению объектов культурного наследия (в том числе, проведение археологических полевых работ);</w:t>
      </w:r>
    </w:p>
    <w:p w:rsidR="00741FF7" w:rsidRPr="00CA6CCC" w:rsidRDefault="00803F1C" w:rsidP="00A14CFC">
      <w:pPr>
        <w:pStyle w:val="21"/>
        <w:shd w:val="clear" w:color="auto" w:fill="auto"/>
        <w:tabs>
          <w:tab w:val="left" w:pos="1134"/>
          <w:tab w:val="left" w:pos="1434"/>
        </w:tabs>
        <w:spacing w:line="240" w:lineRule="auto"/>
        <w:ind w:firstLine="709"/>
        <w:jc w:val="both"/>
      </w:pPr>
      <w:r>
        <w:t>9)</w:t>
      </w:r>
      <w:r>
        <w:tab/>
      </w:r>
      <w:r w:rsidR="005248F5" w:rsidRPr="00CA6CCC">
        <w:t>благоустройство - комплекс мероприятий по созданию и развитию, в том числе по проектированию, объектов благоустройства, направленный на обеспечение и повышение комфортности и безопасности условий жизнедеятельности граждан, улучшение состояния и эстетического восприятия территории, (далее - благоустройство) и вертикальная планировка территорий, за исключением работ по посадке деревьев, кустарников, благоустройства газонов.</w:t>
      </w:r>
    </w:p>
    <w:p w:rsidR="00B530A0" w:rsidRDefault="00B530A0" w:rsidP="00A14CFC">
      <w:pPr>
        <w:pStyle w:val="100"/>
        <w:shd w:val="clear" w:color="auto" w:fill="auto"/>
        <w:tabs>
          <w:tab w:val="left" w:pos="1134"/>
        </w:tabs>
        <w:spacing w:before="0" w:after="0" w:line="240" w:lineRule="auto"/>
        <w:ind w:firstLine="709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>5.</w:t>
      </w:r>
      <w:r w:rsidR="00B94BED">
        <w:rPr>
          <w:b w:val="0"/>
          <w:bCs w:val="0"/>
          <w:i w:val="0"/>
          <w:iCs w:val="0"/>
        </w:rPr>
        <w:tab/>
      </w:r>
      <w:r w:rsidR="005248F5" w:rsidRPr="00803F1C">
        <w:rPr>
          <w:b w:val="0"/>
          <w:bCs w:val="0"/>
          <w:i w:val="0"/>
          <w:iCs w:val="0"/>
        </w:rPr>
        <w:t>Лица</w:t>
      </w:r>
      <w:r w:rsidR="005248F5" w:rsidRPr="00803F1C">
        <w:t xml:space="preserve">, </w:t>
      </w:r>
      <w:r w:rsidR="005248F5" w:rsidRPr="00803F1C">
        <w:rPr>
          <w:b w:val="0"/>
          <w:bCs w:val="0"/>
          <w:i w:val="0"/>
          <w:iCs w:val="0"/>
        </w:rPr>
        <w:t>имеющие право па получение Муниципальной услуги</w:t>
      </w:r>
      <w:r>
        <w:rPr>
          <w:b w:val="0"/>
          <w:bCs w:val="0"/>
          <w:i w:val="0"/>
          <w:iCs w:val="0"/>
        </w:rPr>
        <w:t>,</w:t>
      </w:r>
      <w:r w:rsidR="005248F5" w:rsidRPr="00B530A0">
        <w:rPr>
          <w:b w:val="0"/>
          <w:bCs w:val="0"/>
          <w:i w:val="0"/>
          <w:iCs w:val="0"/>
        </w:rPr>
        <w:t xml:space="preserve"> являются физические лица, в том числе зарегистрированные в качестве индивидуальных предпринимателей, или юридические лица</w:t>
      </w:r>
      <w:r w:rsidR="00136430" w:rsidRPr="00136430">
        <w:rPr>
          <w:b w:val="0"/>
          <w:bCs w:val="0"/>
          <w:i w:val="0"/>
          <w:iCs w:val="0"/>
        </w:rPr>
        <w:t xml:space="preserve"> (далее - </w:t>
      </w:r>
      <w:r w:rsidR="00136430">
        <w:rPr>
          <w:b w:val="0"/>
          <w:bCs w:val="0"/>
          <w:i w:val="0"/>
          <w:iCs w:val="0"/>
        </w:rPr>
        <w:t>з</w:t>
      </w:r>
      <w:r w:rsidR="00136430" w:rsidRPr="00136430">
        <w:rPr>
          <w:b w:val="0"/>
          <w:bCs w:val="0"/>
          <w:i w:val="0"/>
          <w:iCs w:val="0"/>
        </w:rPr>
        <w:t>аявитель).</w:t>
      </w:r>
    </w:p>
    <w:p w:rsidR="00741FF7" w:rsidRPr="00B530A0" w:rsidRDefault="00B530A0" w:rsidP="00A14CFC">
      <w:pPr>
        <w:pStyle w:val="100"/>
        <w:shd w:val="clear" w:color="auto" w:fill="auto"/>
        <w:tabs>
          <w:tab w:val="left" w:pos="1134"/>
        </w:tabs>
        <w:spacing w:before="0" w:after="0" w:line="240" w:lineRule="auto"/>
        <w:ind w:firstLine="709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>6.</w:t>
      </w:r>
      <w:r>
        <w:rPr>
          <w:b w:val="0"/>
          <w:bCs w:val="0"/>
          <w:i w:val="0"/>
          <w:iCs w:val="0"/>
        </w:rPr>
        <w:tab/>
      </w:r>
      <w:proofErr w:type="gramStart"/>
      <w:r w:rsidR="005248F5" w:rsidRPr="00B530A0">
        <w:rPr>
          <w:b w:val="0"/>
          <w:bCs w:val="0"/>
          <w:i w:val="0"/>
          <w:iCs w:val="0"/>
        </w:rPr>
        <w:t xml:space="preserve">С заявлением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основании акта, уполномоченного на то государственного органа или органа местного самоуправления </w:t>
      </w:r>
      <w:r>
        <w:rPr>
          <w:b w:val="0"/>
          <w:bCs w:val="0"/>
          <w:i w:val="0"/>
          <w:iCs w:val="0"/>
        </w:rPr>
        <w:t>(далее представитель заявителя).</w:t>
      </w:r>
      <w:proofErr w:type="gramEnd"/>
    </w:p>
    <w:p w:rsidR="00CD6DEA" w:rsidRPr="00C950EE" w:rsidRDefault="00CD6DEA" w:rsidP="00CD6DEA">
      <w:pPr>
        <w:pStyle w:val="21"/>
        <w:shd w:val="clear" w:color="auto" w:fill="auto"/>
        <w:tabs>
          <w:tab w:val="left" w:pos="1134"/>
          <w:tab w:val="left" w:pos="4595"/>
        </w:tabs>
        <w:spacing w:line="240" w:lineRule="auto"/>
        <w:ind w:firstLine="709"/>
      </w:pPr>
      <w:r>
        <w:t>7.</w:t>
      </w:r>
      <w:r>
        <w:tab/>
      </w:r>
      <w:r w:rsidRPr="00C950EE">
        <w:t>Информирование о предоставлении муниципальной услуги:</w:t>
      </w:r>
    </w:p>
    <w:p w:rsidR="00CD6DEA" w:rsidRPr="0098637F" w:rsidRDefault="00CD6DEA" w:rsidP="00CD6DEA">
      <w:pPr>
        <w:pStyle w:val="21"/>
        <w:numPr>
          <w:ilvl w:val="0"/>
          <w:numId w:val="25"/>
        </w:numPr>
        <w:shd w:val="clear" w:color="auto" w:fill="auto"/>
        <w:tabs>
          <w:tab w:val="left" w:pos="1134"/>
        </w:tabs>
        <w:spacing w:line="240" w:lineRule="auto"/>
        <w:ind w:left="0" w:firstLine="709"/>
        <w:jc w:val="both"/>
      </w:pPr>
      <w:r w:rsidRPr="0098637F">
        <w:t>информация о порядке муниципальной услуги размещается:</w:t>
      </w:r>
    </w:p>
    <w:p w:rsidR="00CD6DEA" w:rsidRDefault="00CD6DEA" w:rsidP="00CD6DEA">
      <w:pPr>
        <w:pStyle w:val="21"/>
        <w:numPr>
          <w:ilvl w:val="0"/>
          <w:numId w:val="26"/>
        </w:numPr>
        <w:shd w:val="clear" w:color="auto" w:fill="auto"/>
        <w:tabs>
          <w:tab w:val="left" w:pos="1134"/>
        </w:tabs>
        <w:spacing w:line="240" w:lineRule="auto"/>
        <w:ind w:left="0" w:firstLine="709"/>
        <w:jc w:val="both"/>
      </w:pPr>
      <w:r w:rsidRPr="0098637F">
        <w:t xml:space="preserve">на информационных стендах, расположенных в помещениях </w:t>
      </w:r>
      <w:r>
        <w:t>у</w:t>
      </w:r>
      <w:r w:rsidRPr="0098637F">
        <w:t>полномоченн</w:t>
      </w:r>
      <w:r>
        <w:t>ого</w:t>
      </w:r>
      <w:r w:rsidRPr="0098637F">
        <w:t xml:space="preserve"> орган</w:t>
      </w:r>
      <w:r>
        <w:t>а</w:t>
      </w:r>
      <w:r w:rsidRPr="0098637F">
        <w:t xml:space="preserve">, </w:t>
      </w:r>
      <w:r w:rsidR="00502CD4" w:rsidRPr="009266B6">
        <w:t>многофункциональн</w:t>
      </w:r>
      <w:r w:rsidR="00502CD4">
        <w:t>ого</w:t>
      </w:r>
      <w:r w:rsidR="00502CD4" w:rsidRPr="009266B6">
        <w:t xml:space="preserve"> центр</w:t>
      </w:r>
      <w:r w:rsidR="00502CD4">
        <w:t>а</w:t>
      </w:r>
      <w:r w:rsidRPr="0098637F">
        <w:t xml:space="preserve"> предоставления государственных и муниципальных услуг</w:t>
      </w:r>
      <w:r>
        <w:t>;</w:t>
      </w:r>
    </w:p>
    <w:p w:rsidR="00CD6DEA" w:rsidRDefault="00CD6DEA" w:rsidP="00CD6DEA">
      <w:pPr>
        <w:pStyle w:val="21"/>
        <w:numPr>
          <w:ilvl w:val="0"/>
          <w:numId w:val="26"/>
        </w:numPr>
        <w:shd w:val="clear" w:color="auto" w:fill="auto"/>
        <w:tabs>
          <w:tab w:val="left" w:pos="1134"/>
        </w:tabs>
        <w:spacing w:line="240" w:lineRule="auto"/>
        <w:ind w:left="0" w:firstLine="709"/>
        <w:jc w:val="both"/>
      </w:pPr>
      <w:r w:rsidRPr="00D26276">
        <w:t>на официальном сайте администрации города Покачи, раздел - Градостроительство https://grad.admpokachi.ru/ (далее – официальный сайт)</w:t>
      </w:r>
      <w:r>
        <w:t>;</w:t>
      </w:r>
    </w:p>
    <w:p w:rsidR="00CD6DEA" w:rsidRDefault="00CD6DEA" w:rsidP="00CD6DEA">
      <w:pPr>
        <w:pStyle w:val="21"/>
        <w:numPr>
          <w:ilvl w:val="0"/>
          <w:numId w:val="26"/>
        </w:numPr>
        <w:shd w:val="clear" w:color="auto" w:fill="auto"/>
        <w:tabs>
          <w:tab w:val="left" w:pos="1134"/>
        </w:tabs>
        <w:spacing w:line="240" w:lineRule="auto"/>
        <w:ind w:left="0" w:firstLine="709"/>
        <w:jc w:val="both"/>
      </w:pPr>
      <w:r w:rsidRPr="00D26276">
        <w:t>в региональной информационной системе Ханты-Мансийского автономного округа - Югры «Портал государственных и муниципальных услуг (функций) Ханты-Мансийского автономного округа – Югры» https://www.gosuslugi.ru/r/khanty-mansi (далее - Региональный портал</w:t>
      </w:r>
      <w:r w:rsidRPr="00FC104D">
        <w:t>);</w:t>
      </w:r>
    </w:p>
    <w:p w:rsidR="00CD6DEA" w:rsidRDefault="00CD6DEA" w:rsidP="00CD6DEA">
      <w:pPr>
        <w:pStyle w:val="21"/>
        <w:numPr>
          <w:ilvl w:val="0"/>
          <w:numId w:val="26"/>
        </w:numPr>
        <w:shd w:val="clear" w:color="auto" w:fill="auto"/>
        <w:tabs>
          <w:tab w:val="left" w:pos="1134"/>
        </w:tabs>
        <w:spacing w:line="240" w:lineRule="auto"/>
        <w:ind w:left="0" w:firstLine="709"/>
        <w:jc w:val="both"/>
      </w:pPr>
      <w:r w:rsidRPr="00D26276">
        <w:t>в федеральной государственной информационной системе «Единый портал государственных и муниципальных услуг (функций)» (</w:t>
      </w:r>
      <w:hyperlink r:id="rId8" w:history="1">
        <w:r w:rsidRPr="00D26276">
          <w:t>https://www.gosuslugi.ru/</w:t>
        </w:r>
      </w:hyperlink>
      <w:r w:rsidRPr="00D26276">
        <w:t>) (далее - Единый портал)</w:t>
      </w:r>
      <w:r w:rsidRPr="00FC104D">
        <w:t>;</w:t>
      </w:r>
    </w:p>
    <w:p w:rsidR="00CD6DEA" w:rsidRDefault="00CD6DEA" w:rsidP="004F1C2F">
      <w:pPr>
        <w:pStyle w:val="21"/>
        <w:numPr>
          <w:ilvl w:val="0"/>
          <w:numId w:val="25"/>
        </w:numPr>
        <w:shd w:val="clear" w:color="auto" w:fill="auto"/>
        <w:tabs>
          <w:tab w:val="left" w:pos="1134"/>
        </w:tabs>
        <w:spacing w:line="240" w:lineRule="auto"/>
        <w:ind w:left="0" w:firstLine="709"/>
        <w:jc w:val="both"/>
      </w:pPr>
      <w:r w:rsidRPr="00A233CA">
        <w:t>непосредственно при личном приеме заявителя в уполномоченном органе или в многофункциональном центре предоставления государственных и муниципальных услуг (далее - многофункциональный центр)</w:t>
      </w:r>
      <w:r w:rsidRPr="0098637F">
        <w:t>;</w:t>
      </w:r>
    </w:p>
    <w:p w:rsidR="00CD6DEA" w:rsidRDefault="00CD6DEA" w:rsidP="004F1C2F">
      <w:pPr>
        <w:pStyle w:val="21"/>
        <w:numPr>
          <w:ilvl w:val="0"/>
          <w:numId w:val="25"/>
        </w:numPr>
        <w:shd w:val="clear" w:color="auto" w:fill="auto"/>
        <w:tabs>
          <w:tab w:val="left" w:pos="1111"/>
        </w:tabs>
        <w:spacing w:line="240" w:lineRule="auto"/>
        <w:ind w:left="0" w:firstLine="709"/>
        <w:jc w:val="both"/>
      </w:pPr>
      <w:r w:rsidRPr="00FC104D">
        <w:t xml:space="preserve">по телефону </w:t>
      </w:r>
      <w:r>
        <w:t>у</w:t>
      </w:r>
      <w:r w:rsidRPr="00FC104D">
        <w:t>полномоченным органом или многофункционального центра;</w:t>
      </w:r>
    </w:p>
    <w:p w:rsidR="00CD6DEA" w:rsidRPr="00FC104D" w:rsidRDefault="00CD6DEA" w:rsidP="004F1C2F">
      <w:pPr>
        <w:pStyle w:val="21"/>
        <w:numPr>
          <w:ilvl w:val="0"/>
          <w:numId w:val="25"/>
        </w:numPr>
        <w:shd w:val="clear" w:color="auto" w:fill="auto"/>
        <w:tabs>
          <w:tab w:val="left" w:pos="1111"/>
        </w:tabs>
        <w:spacing w:line="240" w:lineRule="auto"/>
        <w:ind w:left="0" w:firstLine="709"/>
        <w:jc w:val="both"/>
      </w:pPr>
      <w:r w:rsidRPr="00FC104D">
        <w:t>письменно, в том числе посредством электронной почты, факсимильной связи.</w:t>
      </w:r>
    </w:p>
    <w:p w:rsidR="00CD6DEA" w:rsidRPr="0098637F" w:rsidRDefault="00CD6DEA" w:rsidP="004F1C2F">
      <w:pPr>
        <w:pStyle w:val="21"/>
        <w:shd w:val="clear" w:color="auto" w:fill="auto"/>
        <w:tabs>
          <w:tab w:val="left" w:pos="1134"/>
          <w:tab w:val="left" w:pos="1276"/>
        </w:tabs>
        <w:spacing w:line="240" w:lineRule="auto"/>
        <w:ind w:firstLine="709"/>
        <w:jc w:val="both"/>
      </w:pPr>
      <w:r>
        <w:t>8.</w:t>
      </w:r>
      <w:r>
        <w:tab/>
      </w:r>
      <w:r w:rsidRPr="0098637F">
        <w:t>Консультирование по вопросам предоставления</w:t>
      </w:r>
      <w:r>
        <w:t xml:space="preserve"> </w:t>
      </w:r>
      <w:r w:rsidRPr="0098637F">
        <w:t>или муниципальной услуги осуществляется:</w:t>
      </w:r>
    </w:p>
    <w:p w:rsidR="00CD6DEA" w:rsidRPr="0098637F" w:rsidRDefault="00CD6DEA" w:rsidP="004F1C2F">
      <w:pPr>
        <w:pStyle w:val="21"/>
        <w:numPr>
          <w:ilvl w:val="0"/>
          <w:numId w:val="24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98637F">
        <w:t>в многофункциональных центрах при устном обращении - лично или по телефону;</w:t>
      </w:r>
    </w:p>
    <w:p w:rsidR="00CD6DEA" w:rsidRPr="0098637F" w:rsidRDefault="00CD6DEA" w:rsidP="004F1C2F">
      <w:pPr>
        <w:pStyle w:val="21"/>
        <w:numPr>
          <w:ilvl w:val="0"/>
          <w:numId w:val="24"/>
        </w:numPr>
        <w:shd w:val="clear" w:color="auto" w:fill="auto"/>
        <w:tabs>
          <w:tab w:val="left" w:pos="1076"/>
        </w:tabs>
        <w:spacing w:line="240" w:lineRule="auto"/>
        <w:ind w:firstLine="709"/>
        <w:jc w:val="both"/>
      </w:pPr>
      <w:r w:rsidRPr="0098637F">
        <w:t xml:space="preserve">в </w:t>
      </w:r>
      <w:r>
        <w:t>у</w:t>
      </w:r>
      <w:r w:rsidRPr="0098637F">
        <w:t>полномоченном органе при устном обращении - лично или по телефону; при письменном (в том числе в форме электронного документа) обращении - на бумажном носителе по почте, в электронной форме по электронной почте.</w:t>
      </w:r>
    </w:p>
    <w:p w:rsidR="00CD6DEA" w:rsidRPr="0098637F" w:rsidRDefault="00CD6DEA" w:rsidP="004F1C2F">
      <w:pPr>
        <w:pStyle w:val="21"/>
        <w:shd w:val="clear" w:color="auto" w:fill="auto"/>
        <w:tabs>
          <w:tab w:val="left" w:pos="1460"/>
        </w:tabs>
        <w:spacing w:line="240" w:lineRule="auto"/>
        <w:ind w:firstLine="709"/>
        <w:jc w:val="both"/>
      </w:pPr>
      <w:r w:rsidRPr="0098637F">
        <w:t>Информация о порядке и сроках предоставления муниципальной услуги предоставляется заявителю бесплатно.</w:t>
      </w:r>
    </w:p>
    <w:p w:rsidR="00CD6DEA" w:rsidRPr="0098637F" w:rsidRDefault="00CD6DEA" w:rsidP="004F1C2F">
      <w:pPr>
        <w:pStyle w:val="21"/>
        <w:shd w:val="clear" w:color="auto" w:fill="auto"/>
        <w:tabs>
          <w:tab w:val="left" w:pos="1460"/>
        </w:tabs>
        <w:spacing w:line="240" w:lineRule="auto"/>
        <w:ind w:firstLine="709"/>
        <w:jc w:val="both"/>
      </w:pPr>
      <w:r w:rsidRPr="0098637F">
        <w:t xml:space="preserve">Информация по вопросам предоставления муниципальной услуги размещается на официальном сайте </w:t>
      </w:r>
      <w:r>
        <w:t>у</w:t>
      </w:r>
      <w:r w:rsidRPr="0098637F">
        <w:t xml:space="preserve">полномоченного органа и на информационных стендах, расположенных </w:t>
      </w:r>
      <w:r w:rsidRPr="0098637F">
        <w:lastRenderedPageBreak/>
        <w:t>в помещениях указанного органа.</w:t>
      </w:r>
    </w:p>
    <w:p w:rsidR="00CD6DEA" w:rsidRPr="0098637F" w:rsidRDefault="00CD6DEA" w:rsidP="004F1C2F">
      <w:pPr>
        <w:pStyle w:val="21"/>
        <w:shd w:val="clear" w:color="auto" w:fill="auto"/>
        <w:spacing w:line="240" w:lineRule="auto"/>
        <w:ind w:firstLine="709"/>
        <w:jc w:val="both"/>
      </w:pPr>
      <w:r w:rsidRPr="0098637F">
        <w:t xml:space="preserve">Информация, размещаемая на информационных стендах и на официальном сайте </w:t>
      </w:r>
      <w:r>
        <w:t>у</w:t>
      </w:r>
      <w:r w:rsidRPr="0098637F">
        <w:t xml:space="preserve">полномоченного органа, включает сведения о муниципальной услуге, содержащиеся в </w:t>
      </w:r>
      <w:r w:rsidRPr="008F5151">
        <w:t>частях 1, 4-15, 18-22 статьи 2 и в части 1 статьи 5 Административного</w:t>
      </w:r>
      <w:r w:rsidRPr="0098637F">
        <w:t xml:space="preserve"> регламента, информацию о месте нахождения, справочных телефонах, времени работы </w:t>
      </w:r>
      <w:r>
        <w:t>у</w:t>
      </w:r>
      <w:r w:rsidRPr="0098637F">
        <w:t>полномоченного органа о графике приема заявлений на предоставление муниципальной услуги.</w:t>
      </w:r>
    </w:p>
    <w:p w:rsidR="00CD6DEA" w:rsidRPr="0098637F" w:rsidRDefault="00CD6DEA" w:rsidP="004F1C2F">
      <w:pPr>
        <w:pStyle w:val="21"/>
        <w:shd w:val="clear" w:color="auto" w:fill="auto"/>
        <w:spacing w:line="240" w:lineRule="auto"/>
        <w:ind w:firstLine="709"/>
        <w:jc w:val="both"/>
      </w:pPr>
      <w:r w:rsidRPr="0098637F">
        <w:t xml:space="preserve">В залах ожидания </w:t>
      </w:r>
      <w:r>
        <w:t>у</w:t>
      </w:r>
      <w:r w:rsidRPr="0098637F">
        <w:t>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CD6DEA" w:rsidRDefault="00CD6DEA" w:rsidP="004F1C2F">
      <w:pPr>
        <w:pStyle w:val="21"/>
        <w:shd w:val="clear" w:color="auto" w:fill="auto"/>
        <w:spacing w:line="240" w:lineRule="auto"/>
        <w:ind w:firstLine="709"/>
        <w:jc w:val="both"/>
      </w:pPr>
      <w:r w:rsidRPr="0098637F">
        <w:t xml:space="preserve">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</w:t>
      </w:r>
      <w:r>
        <w:t>у</w:t>
      </w:r>
      <w:r w:rsidRPr="0098637F">
        <w:t>полномоченного органа при обращении заявителя лично, по телефону посредством электронной почты.</w:t>
      </w:r>
    </w:p>
    <w:p w:rsidR="00BA50F7" w:rsidRPr="00BA50F7" w:rsidRDefault="00BA50F7" w:rsidP="00BA50F7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BA50F7">
        <w:rPr>
          <w:rFonts w:ascii="Times New Roman" w:eastAsia="Times New Roman" w:hAnsi="Times New Roman" w:cs="Times New Roman"/>
        </w:rPr>
        <w:t>9.</w:t>
      </w:r>
      <w:r w:rsidRPr="00BA50F7">
        <w:rPr>
          <w:rFonts w:ascii="Times New Roman" w:eastAsia="Times New Roman" w:hAnsi="Times New Roman" w:cs="Times New Roman"/>
        </w:rPr>
        <w:tab/>
        <w:t xml:space="preserve">Структура </w:t>
      </w:r>
      <w:del w:id="1" w:author="Гаджиева Мальвина Джамалхановна" w:date="2022-12-29T11:46:00Z">
        <w:r w:rsidRPr="00BA50F7" w:rsidDel="001B72D5">
          <w:rPr>
            <w:rFonts w:ascii="Times New Roman" w:eastAsia="Times New Roman" w:hAnsi="Times New Roman" w:cs="Times New Roman"/>
          </w:rPr>
          <w:delText xml:space="preserve">настоящего </w:delText>
        </w:r>
      </w:del>
      <w:r w:rsidRPr="00BA50F7">
        <w:rPr>
          <w:rFonts w:ascii="Times New Roman" w:eastAsia="Times New Roman" w:hAnsi="Times New Roman" w:cs="Times New Roman"/>
        </w:rPr>
        <w:t>Административного регламента предусматривает машиночитаемое описание процедур предоставления муниципальной услуги, обеспечивающее автоматизацию процедур предоставления муниципальной услуги с использованием информационных технологий, в соответствии с требованиями, установленными уполномоченным на осуществление нормативно-правового регулирования в сфере информационных технологий федеральным органом исполнительной власти.</w:t>
      </w:r>
    </w:p>
    <w:p w:rsidR="00CD6DEA" w:rsidRPr="00DB064B" w:rsidRDefault="00CD6DEA" w:rsidP="00CD6DEA">
      <w:pPr>
        <w:ind w:firstLine="709"/>
        <w:rPr>
          <w:rFonts w:ascii="Times New Roman" w:eastAsia="Calibri" w:hAnsi="Times New Roman"/>
        </w:rPr>
      </w:pPr>
    </w:p>
    <w:p w:rsidR="00DB6C90" w:rsidRPr="00DB6C90" w:rsidRDefault="00DB6C90" w:rsidP="00A14CFC">
      <w:pPr>
        <w:pStyle w:val="1"/>
        <w:keepNext/>
        <w:keepLines/>
        <w:shd w:val="clear" w:color="auto" w:fill="auto"/>
        <w:spacing w:line="240" w:lineRule="auto"/>
        <w:ind w:left="709"/>
        <w:jc w:val="both"/>
        <w:rPr>
          <w:rFonts w:ascii="Times New Roman" w:eastAsia="Times New Roman" w:hAnsi="Times New Roman" w:cs="Times New Roman"/>
          <w:b/>
          <w:i w:val="0"/>
          <w:iCs w:val="0"/>
          <w:spacing w:val="0"/>
          <w:sz w:val="24"/>
          <w:szCs w:val="24"/>
        </w:rPr>
      </w:pPr>
      <w:r w:rsidRPr="00DB6C90">
        <w:rPr>
          <w:rFonts w:ascii="Times New Roman" w:eastAsia="Times New Roman" w:hAnsi="Times New Roman" w:cs="Times New Roman"/>
          <w:i w:val="0"/>
          <w:iCs w:val="0"/>
          <w:spacing w:val="0"/>
          <w:sz w:val="24"/>
          <w:szCs w:val="24"/>
        </w:rPr>
        <w:t xml:space="preserve">Статья 2. </w:t>
      </w:r>
      <w:r w:rsidRPr="00DB6C90">
        <w:rPr>
          <w:rFonts w:ascii="Times New Roman" w:eastAsia="Times New Roman" w:hAnsi="Times New Roman" w:cs="Times New Roman"/>
          <w:b/>
          <w:i w:val="0"/>
          <w:iCs w:val="0"/>
          <w:spacing w:val="0"/>
          <w:sz w:val="24"/>
          <w:szCs w:val="24"/>
        </w:rPr>
        <w:t>Стандарт предоставления муниципальной услуги</w:t>
      </w:r>
    </w:p>
    <w:p w:rsidR="00DB6C90" w:rsidRDefault="00DB6C90" w:rsidP="00A14CFC">
      <w:pPr>
        <w:pStyle w:val="21"/>
        <w:shd w:val="clear" w:color="auto" w:fill="auto"/>
        <w:tabs>
          <w:tab w:val="left" w:pos="1365"/>
          <w:tab w:val="left" w:pos="3125"/>
          <w:tab w:val="left" w:pos="5970"/>
          <w:tab w:val="right" w:pos="9348"/>
        </w:tabs>
        <w:spacing w:line="240" w:lineRule="auto"/>
        <w:ind w:left="740"/>
        <w:jc w:val="both"/>
      </w:pPr>
    </w:p>
    <w:p w:rsidR="00741FF7" w:rsidRPr="00CA6CCC" w:rsidRDefault="00DB6C90" w:rsidP="00A14CFC">
      <w:pPr>
        <w:pStyle w:val="21"/>
        <w:shd w:val="clear" w:color="auto" w:fill="auto"/>
        <w:tabs>
          <w:tab w:val="left" w:pos="1134"/>
          <w:tab w:val="left" w:pos="3125"/>
          <w:tab w:val="left" w:pos="5970"/>
          <w:tab w:val="right" w:pos="9348"/>
        </w:tabs>
        <w:spacing w:line="240" w:lineRule="auto"/>
        <w:ind w:firstLine="709"/>
        <w:jc w:val="both"/>
      </w:pPr>
      <w:r>
        <w:t>1.</w:t>
      </w:r>
      <w:r>
        <w:tab/>
      </w:r>
      <w:r w:rsidRPr="00202B3F">
        <w:t>Наименование муниципальной</w:t>
      </w:r>
      <w:r>
        <w:t xml:space="preserve"> услуги</w:t>
      </w:r>
      <w:r w:rsidRPr="00202B3F">
        <w:t xml:space="preserve"> </w:t>
      </w:r>
      <w:r w:rsidR="001448CB">
        <w:t xml:space="preserve">- </w:t>
      </w:r>
      <w:r w:rsidR="005248F5" w:rsidRPr="00CA6CCC">
        <w:t>«Предоставление</w:t>
      </w:r>
      <w:r>
        <w:t xml:space="preserve"> </w:t>
      </w:r>
      <w:r w:rsidR="005248F5" w:rsidRPr="00CA6CCC">
        <w:t>разрешения</w:t>
      </w:r>
      <w:r>
        <w:t xml:space="preserve"> </w:t>
      </w:r>
      <w:r w:rsidR="005248F5" w:rsidRPr="00CA6CCC">
        <w:t>на осуществление</w:t>
      </w:r>
      <w:r>
        <w:t xml:space="preserve"> </w:t>
      </w:r>
      <w:r w:rsidR="005248F5" w:rsidRPr="00CA6CCC">
        <w:t>земляных работ».</w:t>
      </w:r>
    </w:p>
    <w:p w:rsidR="003D0905" w:rsidRPr="00202B3F" w:rsidRDefault="003D0905" w:rsidP="00A14CFC">
      <w:pPr>
        <w:pStyle w:val="21"/>
        <w:shd w:val="clear" w:color="auto" w:fill="auto"/>
        <w:tabs>
          <w:tab w:val="left" w:pos="1134"/>
          <w:tab w:val="left" w:pos="2040"/>
        </w:tabs>
        <w:spacing w:line="240" w:lineRule="auto"/>
        <w:ind w:firstLine="709"/>
        <w:jc w:val="both"/>
        <w:rPr>
          <w:i/>
        </w:rPr>
      </w:pPr>
      <w:r>
        <w:t>2.</w:t>
      </w:r>
      <w:r>
        <w:tab/>
      </w:r>
      <w:r w:rsidRPr="009266B6">
        <w:t>Уполномоченным органом, предоставляющим муниципальную услугу от имени администрации города Покачи, является отдел архитектуры и градостроительства</w:t>
      </w:r>
      <w:r w:rsidRPr="0095270A">
        <w:t xml:space="preserve"> администрации города Покачи</w:t>
      </w:r>
      <w:r w:rsidRPr="00202B3F">
        <w:rPr>
          <w:i/>
        </w:rPr>
        <w:t>.</w:t>
      </w:r>
    </w:p>
    <w:p w:rsidR="003D0905" w:rsidRDefault="003A7BF9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3.</w:t>
      </w:r>
      <w:r>
        <w:tab/>
      </w:r>
      <w:r w:rsidR="00747589">
        <w:t>Уполномоченный орган</w:t>
      </w:r>
      <w:r w:rsidR="00747589" w:rsidRPr="00CA6CCC">
        <w:t xml:space="preserve"> </w:t>
      </w:r>
      <w:r w:rsidR="005248F5" w:rsidRPr="00CA6CCC">
        <w:t>обеспечивает предоставление Муниципальной услуги через</w:t>
      </w:r>
      <w:r w:rsidR="003D0905">
        <w:t xml:space="preserve"> </w:t>
      </w:r>
      <w:r w:rsidR="00502CD4" w:rsidRPr="009266B6">
        <w:t>многофункциональный центр</w:t>
      </w:r>
      <w:r w:rsidR="005248F5" w:rsidRPr="00CA6CCC">
        <w:t xml:space="preserve"> или в электронной форме посредством </w:t>
      </w:r>
      <w:r w:rsidR="00502CD4">
        <w:t>Единого</w:t>
      </w:r>
      <w:r w:rsidR="00502CD4" w:rsidRPr="00D26276">
        <w:t xml:space="preserve"> портал</w:t>
      </w:r>
      <w:r w:rsidR="00502CD4">
        <w:t>а</w:t>
      </w:r>
      <w:r w:rsidR="005248F5" w:rsidRPr="00CA6CCC">
        <w:t>, также в ин</w:t>
      </w:r>
      <w:r w:rsidR="003D0905">
        <w:t xml:space="preserve">ых формах, по выбору </w:t>
      </w:r>
      <w:r w:rsidR="00136430">
        <w:t>з</w:t>
      </w:r>
      <w:r w:rsidR="003D0905">
        <w:t xml:space="preserve">аявителя, </w:t>
      </w:r>
      <w:r w:rsidR="005248F5" w:rsidRPr="00CA6CCC">
        <w:t>в соответствии</w:t>
      </w:r>
      <w:r w:rsidR="001448CB">
        <w:t xml:space="preserve"> </w:t>
      </w:r>
      <w:r w:rsidR="005248F5" w:rsidRPr="00CA6CCC">
        <w:t>с Федеральным законом</w:t>
      </w:r>
      <w:r w:rsidR="003D0905">
        <w:t xml:space="preserve"> </w:t>
      </w:r>
      <w:r w:rsidR="005248F5" w:rsidRPr="00CA6CCC">
        <w:t>от 27.07.2010 № 210-ФЗ «Об</w:t>
      </w:r>
      <w:r w:rsidR="003D0905">
        <w:t xml:space="preserve"> </w:t>
      </w:r>
      <w:r w:rsidR="005248F5" w:rsidRPr="00CA6CCC">
        <w:t>организации предоставления государственных и муниципальных услуг».</w:t>
      </w:r>
    </w:p>
    <w:p w:rsidR="003D0905" w:rsidRDefault="003A7BF9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4.</w:t>
      </w:r>
      <w:r>
        <w:tab/>
      </w:r>
      <w:r w:rsidR="005248F5" w:rsidRPr="00CA6CCC">
        <w:t>Порядок обеспечения личного приема</w:t>
      </w:r>
      <w:r w:rsidR="003D0905">
        <w:t xml:space="preserve"> </w:t>
      </w:r>
      <w:r w:rsidR="00136430">
        <w:t>з</w:t>
      </w:r>
      <w:r w:rsidR="005248F5" w:rsidRPr="00CA6CCC">
        <w:t>аявителей</w:t>
      </w:r>
      <w:r w:rsidR="003D0905">
        <w:t xml:space="preserve"> </w:t>
      </w:r>
      <w:r w:rsidR="005248F5" w:rsidRPr="00CA6CCC">
        <w:t>в Администрации</w:t>
      </w:r>
      <w:r w:rsidR="003D0905">
        <w:t xml:space="preserve"> </w:t>
      </w:r>
      <w:r w:rsidR="005248F5" w:rsidRPr="00CA6CCC">
        <w:t>устанавливается организационно-распорядительным документом Администрации, ответственной за предоставление Муниципальной услуги.</w:t>
      </w:r>
    </w:p>
    <w:p w:rsidR="00741FF7" w:rsidRPr="00CA6CCC" w:rsidRDefault="003A7BF9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5.</w:t>
      </w:r>
      <w:r>
        <w:tab/>
      </w:r>
      <w:proofErr w:type="gramStart"/>
      <w:r w:rsidR="00747589">
        <w:t>Уполномоченному органу</w:t>
      </w:r>
      <w:r w:rsidR="00747589" w:rsidRPr="00CA6CCC">
        <w:t xml:space="preserve"> </w:t>
      </w:r>
      <w:r w:rsidR="005248F5" w:rsidRPr="00CA6CCC">
        <w:t xml:space="preserve">запрещено требовать от </w:t>
      </w:r>
      <w:r w:rsidR="00136430">
        <w:t>з</w:t>
      </w:r>
      <w:r w:rsidR="005248F5" w:rsidRPr="00CA6CCC">
        <w:t>аявителя осуществления действий, в</w:t>
      </w:r>
      <w:r w:rsidR="003D0905">
        <w:t xml:space="preserve"> </w:t>
      </w:r>
      <w:r w:rsidR="005248F5" w:rsidRPr="00CA6CCC">
        <w:t>том числе согласований, необходимых для получения Муниципальной услуги и связанных</w:t>
      </w:r>
      <w:r w:rsidR="003D0905">
        <w:t xml:space="preserve"> </w:t>
      </w:r>
      <w:r w:rsidR="005248F5" w:rsidRPr="00CA6CCC">
        <w:t>с обращением</w:t>
      </w:r>
      <w:r w:rsidR="003D0905">
        <w:t xml:space="preserve"> </w:t>
      </w:r>
      <w:r w:rsidR="005248F5" w:rsidRPr="00CA6CCC">
        <w:t>в иные государственные</w:t>
      </w:r>
      <w:r w:rsidR="003D0905">
        <w:t xml:space="preserve"> </w:t>
      </w:r>
      <w:r w:rsidR="005248F5" w:rsidRPr="00CA6CCC">
        <w:t>органы или</w:t>
      </w:r>
      <w:r w:rsidR="003D0905">
        <w:t xml:space="preserve"> </w:t>
      </w:r>
      <w:r w:rsidR="005248F5" w:rsidRPr="00CA6CCC">
        <w:t>органы местного</w:t>
      </w:r>
      <w:r w:rsidR="003D0905">
        <w:t xml:space="preserve"> </w:t>
      </w:r>
      <w:r>
        <w:t>самоуправления</w:t>
      </w:r>
      <w:r w:rsidR="005248F5" w:rsidRPr="00CA6CCC">
        <w:t>, участвующие в предоставлении муниципальных услуг организации, за исключением получения услуг включенных в перечень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</w:t>
      </w:r>
      <w:proofErr w:type="gramEnd"/>
      <w:r w:rsidR="005248F5" w:rsidRPr="00CA6CCC">
        <w:t xml:space="preserve"> </w:t>
      </w:r>
      <w:proofErr w:type="gramStart"/>
      <w:r w:rsidR="005248F5" w:rsidRPr="00CA6CCC">
        <w:t>предоставлении</w:t>
      </w:r>
      <w:proofErr w:type="gramEnd"/>
      <w:r w:rsidR="005248F5" w:rsidRPr="00CA6CCC">
        <w:t xml:space="preserve"> государственных услуг, утвержденным нормативным правовым актом представительного органа местного самоуправления.</w:t>
      </w:r>
    </w:p>
    <w:p w:rsidR="003D0905" w:rsidRDefault="003A7BF9" w:rsidP="00A34CC7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6.</w:t>
      </w:r>
      <w:r>
        <w:tab/>
      </w:r>
      <w:r w:rsidR="005248F5" w:rsidRPr="00CA6CCC">
        <w:t xml:space="preserve">В целях предоставления Муниципальной услуги </w:t>
      </w:r>
      <w:r w:rsidR="00747589">
        <w:t>Уполномоченный орган</w:t>
      </w:r>
      <w:r w:rsidR="005248F5" w:rsidRPr="00CA6CCC">
        <w:t xml:space="preserve"> взаимодействует </w:t>
      </w:r>
      <w:proofErr w:type="gramStart"/>
      <w:r w:rsidR="005248F5" w:rsidRPr="00CA6CCC">
        <w:t>с</w:t>
      </w:r>
      <w:proofErr w:type="gramEnd"/>
      <w:r w:rsidR="005248F5" w:rsidRPr="00CA6CCC">
        <w:t>:</w:t>
      </w:r>
    </w:p>
    <w:p w:rsidR="003D0905" w:rsidRDefault="003D0905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1)</w:t>
      </w:r>
      <w:r>
        <w:tab/>
      </w:r>
      <w:r w:rsidR="005248F5" w:rsidRPr="00CA6CCC">
        <w:t>Федеральной службы государственной регистрации, кадастра и картографии;</w:t>
      </w:r>
    </w:p>
    <w:p w:rsidR="003D0905" w:rsidRDefault="003D0905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2)</w:t>
      </w:r>
      <w:r>
        <w:tab/>
      </w:r>
      <w:r w:rsidR="005248F5" w:rsidRPr="00CA6CCC">
        <w:t>Федеральной налоговой службы;</w:t>
      </w:r>
    </w:p>
    <w:p w:rsidR="003D0905" w:rsidRDefault="003D0905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3)</w:t>
      </w:r>
      <w:r>
        <w:tab/>
      </w:r>
      <w:r w:rsidR="005248F5" w:rsidRPr="00CA6CCC">
        <w:t>Министерством культуры Российской Федерации</w:t>
      </w:r>
      <w:r>
        <w:t>;</w:t>
      </w:r>
    </w:p>
    <w:p w:rsidR="003D0905" w:rsidRDefault="003D0905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4)</w:t>
      </w:r>
      <w:r>
        <w:tab/>
      </w:r>
      <w:r w:rsidR="005248F5" w:rsidRPr="00CA6CCC">
        <w:t xml:space="preserve">Министерством строительства и жилищно-коммунального хозяйства Российской </w:t>
      </w:r>
      <w:r w:rsidR="005248F5" w:rsidRPr="00CA6CCC">
        <w:lastRenderedPageBreak/>
        <w:t>Федерации</w:t>
      </w:r>
      <w:r>
        <w:t>;</w:t>
      </w:r>
    </w:p>
    <w:p w:rsidR="003D0905" w:rsidRDefault="003D0905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5)</w:t>
      </w:r>
      <w:r>
        <w:tab/>
      </w:r>
      <w:r w:rsidR="005248F5" w:rsidRPr="00CA6CCC">
        <w:t>Министерством внутренних дел Российской Федерации</w:t>
      </w:r>
      <w:r>
        <w:t>;</w:t>
      </w:r>
    </w:p>
    <w:p w:rsidR="003D0905" w:rsidRDefault="003D0905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6)</w:t>
      </w:r>
      <w:r>
        <w:tab/>
      </w:r>
      <w:r w:rsidR="005248F5" w:rsidRPr="00CA6CCC">
        <w:t>Государственной инспекцией безопасности дорожного движения</w:t>
      </w:r>
      <w:r>
        <w:t>;</w:t>
      </w:r>
    </w:p>
    <w:p w:rsidR="00741FF7" w:rsidRPr="00CA6CCC" w:rsidRDefault="003D0905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7)</w:t>
      </w:r>
      <w:r>
        <w:tab/>
      </w:r>
      <w:r w:rsidR="005248F5" w:rsidRPr="00CA6CCC">
        <w:t>Администрациями муниципальных образований.</w:t>
      </w:r>
    </w:p>
    <w:p w:rsidR="003A7BF9" w:rsidRPr="00202B3F" w:rsidRDefault="003A7BF9" w:rsidP="00A14CFC">
      <w:pPr>
        <w:pStyle w:val="21"/>
        <w:shd w:val="clear" w:color="auto" w:fill="auto"/>
        <w:tabs>
          <w:tab w:val="left" w:pos="1134"/>
          <w:tab w:val="left" w:pos="1396"/>
        </w:tabs>
        <w:spacing w:line="240" w:lineRule="auto"/>
        <w:ind w:firstLine="709"/>
        <w:jc w:val="both"/>
      </w:pPr>
      <w:r>
        <w:t>7.</w:t>
      </w:r>
      <w:r>
        <w:tab/>
      </w:r>
      <w:r w:rsidRPr="00202B3F">
        <w:t>Результатом предоставления муниципальной услуги является:</w:t>
      </w:r>
    </w:p>
    <w:p w:rsidR="00741FF7" w:rsidRPr="00CA6CCC" w:rsidRDefault="003A7BF9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1)</w:t>
      </w:r>
      <w:r>
        <w:tab/>
        <w:t>р</w:t>
      </w:r>
      <w:r w:rsidR="005248F5" w:rsidRPr="00CA6CCC">
        <w:t>азрешени</w:t>
      </w:r>
      <w:r>
        <w:t>е</w:t>
      </w:r>
      <w:r w:rsidR="005248F5" w:rsidRPr="00CA6CCC">
        <w:t xml:space="preserve"> на производство земляных работ </w:t>
      </w:r>
      <w:r w:rsidR="00CD3982" w:rsidRPr="00CA6CCC">
        <w:t>на территории города Покачи Ханты-Мансийского автономного округа – Югры</w:t>
      </w:r>
      <w:r w:rsidR="00CD3982">
        <w:t>;</w:t>
      </w:r>
    </w:p>
    <w:p w:rsidR="00741FF7" w:rsidRPr="00CA6CCC" w:rsidRDefault="003A7BF9" w:rsidP="00A14CFC">
      <w:pPr>
        <w:pStyle w:val="21"/>
        <w:shd w:val="clear" w:color="auto" w:fill="auto"/>
        <w:tabs>
          <w:tab w:val="left" w:pos="1134"/>
          <w:tab w:val="left" w:pos="1438"/>
        </w:tabs>
        <w:spacing w:line="240" w:lineRule="auto"/>
        <w:ind w:firstLine="709"/>
        <w:jc w:val="both"/>
      </w:pPr>
      <w:r>
        <w:t>2)</w:t>
      </w:r>
      <w:r>
        <w:tab/>
      </w:r>
      <w:r w:rsidR="005248F5" w:rsidRPr="00CA6CCC">
        <w:t>разрешени</w:t>
      </w:r>
      <w:r>
        <w:t>е</w:t>
      </w:r>
      <w:r w:rsidR="005248F5" w:rsidRPr="00CA6CCC">
        <w:t xml:space="preserve"> на производство земляных работ в связи с аварийно</w:t>
      </w:r>
      <w:r>
        <w:t>-</w:t>
      </w:r>
      <w:r w:rsidR="005248F5" w:rsidRPr="00CA6CCC">
        <w:t xml:space="preserve">восстановительными работами </w:t>
      </w:r>
      <w:r w:rsidR="00962CDA" w:rsidRPr="00CA6CCC">
        <w:t>на территории города Покачи Ханты-Мансийского автономного округа – Югры</w:t>
      </w:r>
      <w:r w:rsidR="00962CDA">
        <w:t>;</w:t>
      </w:r>
    </w:p>
    <w:p w:rsidR="000844EC" w:rsidRDefault="00FD3BDE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3)</w:t>
      </w:r>
      <w:r>
        <w:tab/>
      </w:r>
      <w:r w:rsidR="003A7BF9">
        <w:t>п</w:t>
      </w:r>
      <w:r w:rsidR="005248F5" w:rsidRPr="00CA6CCC">
        <w:t>родлени</w:t>
      </w:r>
      <w:r w:rsidR="003A7BF9">
        <w:t>е</w:t>
      </w:r>
      <w:r w:rsidR="005248F5" w:rsidRPr="00CA6CCC">
        <w:t xml:space="preserve"> разрешения на право производства земляных работ </w:t>
      </w:r>
      <w:r w:rsidR="00CD3982" w:rsidRPr="00CA6CCC">
        <w:t>на территории города Покачи Ханты-Мансийского автономного округа – Югры</w:t>
      </w:r>
      <w:r w:rsidR="00CD3982">
        <w:t>;</w:t>
      </w:r>
    </w:p>
    <w:p w:rsidR="000844EC" w:rsidRDefault="000844EC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4)</w:t>
      </w:r>
      <w:r>
        <w:tab/>
        <w:t>з</w:t>
      </w:r>
      <w:r w:rsidR="005248F5" w:rsidRPr="00CA6CCC">
        <w:t xml:space="preserve">акрытия разрешения на право производства земляных работ </w:t>
      </w:r>
      <w:r w:rsidRPr="00CA6CCC">
        <w:t>на территории города Покачи Ханты-Мансийского автономного округа – Югры</w:t>
      </w:r>
      <w:r>
        <w:t>;</w:t>
      </w:r>
    </w:p>
    <w:p w:rsidR="000844EC" w:rsidRDefault="000844EC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8.</w:t>
      </w:r>
      <w:r>
        <w:tab/>
      </w:r>
      <w:r w:rsidR="005248F5" w:rsidRPr="00CA6CCC">
        <w:t>Результатом предоставления Муниципальной услуги в зависимости от основания для обращения является:</w:t>
      </w:r>
    </w:p>
    <w:p w:rsidR="000844EC" w:rsidRDefault="000844EC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1)</w:t>
      </w:r>
      <w:r>
        <w:tab/>
        <w:t>р</w:t>
      </w:r>
      <w:r w:rsidR="005248F5" w:rsidRPr="00CA6CCC">
        <w:t xml:space="preserve">азрешение на право производства земляных работ в случае обращения </w:t>
      </w:r>
      <w:proofErr w:type="gramStart"/>
      <w:r w:rsidR="00136430">
        <w:t>з</w:t>
      </w:r>
      <w:r w:rsidR="005248F5" w:rsidRPr="00CA6CCC">
        <w:t>аявителя</w:t>
      </w:r>
      <w:proofErr w:type="gramEnd"/>
      <w:r w:rsidR="005248F5" w:rsidRPr="00CA6CCC">
        <w:t xml:space="preserve"> но основаниям, указанным в пунктах </w:t>
      </w:r>
      <w:r w:rsidR="009032B1">
        <w:t>1-3 части 7 статьи 2</w:t>
      </w:r>
      <w:r w:rsidR="005248F5" w:rsidRPr="00CA6CCC">
        <w:t xml:space="preserve"> административного регламента, оформляется в соответствии с формой в Приложении 1 к административному регламенту, подписанного должностным лицом Администрации, в случае обращения в электронном формате - в форме электронного документа, подписанного усиленной электронной цифровой подписью должностного лица Администрации</w:t>
      </w:r>
      <w:r>
        <w:t>;</w:t>
      </w:r>
    </w:p>
    <w:p w:rsidR="000844EC" w:rsidRDefault="000844EC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proofErr w:type="gramStart"/>
      <w:r>
        <w:t>2)</w:t>
      </w:r>
      <w:r>
        <w:tab/>
        <w:t>р</w:t>
      </w:r>
      <w:r w:rsidR="005248F5" w:rsidRPr="00CA6CCC">
        <w:t xml:space="preserve">ешение о закрытии разрешения на осуществление земляных работ в случае обращения </w:t>
      </w:r>
      <w:r w:rsidR="00136430">
        <w:t>з</w:t>
      </w:r>
      <w:r w:rsidR="005248F5" w:rsidRPr="00CA6CCC">
        <w:t>аявителя по основанию, указанному в пункте</w:t>
      </w:r>
      <w:r w:rsidR="009032B1">
        <w:t xml:space="preserve"> 4</w:t>
      </w:r>
      <w:r w:rsidR="005248F5" w:rsidRPr="00CA6CCC">
        <w:t xml:space="preserve"> </w:t>
      </w:r>
      <w:r w:rsidR="009032B1">
        <w:t xml:space="preserve">части 7 статьи 2 </w:t>
      </w:r>
      <w:r w:rsidR="005248F5" w:rsidRPr="00CA6CCC">
        <w:t xml:space="preserve">Административного регламента, оформляется в соответствии с формой в Приложении 7 к Административному регламенту подписанного должностным лицом </w:t>
      </w:r>
      <w:r w:rsidR="00747589">
        <w:t>Уполномоченного органа</w:t>
      </w:r>
      <w:r w:rsidR="005248F5" w:rsidRPr="00CA6CCC">
        <w:t xml:space="preserve">, в случае обращения в электронном формате - в форме электронного документа, подписанного усиленной электронной цифровой подписью </w:t>
      </w:r>
      <w:r>
        <w:t xml:space="preserve">должностного лица </w:t>
      </w:r>
      <w:r w:rsidR="00747589">
        <w:t>Уполномоченного органа</w:t>
      </w:r>
      <w:r>
        <w:t>;</w:t>
      </w:r>
      <w:proofErr w:type="gramEnd"/>
    </w:p>
    <w:p w:rsidR="00741FF7" w:rsidRPr="00CA6CCC" w:rsidRDefault="000844EC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3)</w:t>
      </w:r>
      <w:r>
        <w:tab/>
      </w:r>
      <w:r w:rsidR="00E81086">
        <w:t>р</w:t>
      </w:r>
      <w:r w:rsidR="005248F5" w:rsidRPr="00CA6CCC">
        <w:t xml:space="preserve">ешение об отказе в предоставлении Муниципальной услуги оформляется в соответствии с формой Приложения 2 к Административному регламенту, подписанного должностным лицом </w:t>
      </w:r>
      <w:r w:rsidR="00747589">
        <w:t>Уполномоченного органа</w:t>
      </w:r>
      <w:r w:rsidR="005248F5" w:rsidRPr="00CA6CCC">
        <w:t>, в случае обращения в электронном формате - в форме электронного документа, подписанного усиленной электронной цифровой подписью Должностного лица организации.</w:t>
      </w:r>
    </w:p>
    <w:p w:rsidR="00962CDA" w:rsidRDefault="000844EC" w:rsidP="00502CD4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9.</w:t>
      </w:r>
      <w:r>
        <w:tab/>
      </w:r>
      <w:proofErr w:type="gramStart"/>
      <w:r w:rsidR="005248F5" w:rsidRPr="00CA6CCC">
        <w:t xml:space="preserve">Результат предоставления Муниципальной услуги, указанный в пунктах </w:t>
      </w:r>
      <w:r w:rsidR="00913B3A">
        <w:t>1-3</w:t>
      </w:r>
      <w:r w:rsidR="00913B3A" w:rsidRPr="005C6C32">
        <w:t xml:space="preserve"> </w:t>
      </w:r>
      <w:r w:rsidR="00913B3A">
        <w:t xml:space="preserve">части 8 статьи 2 </w:t>
      </w:r>
      <w:r w:rsidR="005248F5" w:rsidRPr="00CA6CCC">
        <w:t xml:space="preserve"> Административного регламента, направляются </w:t>
      </w:r>
      <w:r w:rsidR="00136430">
        <w:t>з</w:t>
      </w:r>
      <w:r w:rsidR="005248F5" w:rsidRPr="00CA6CCC">
        <w:t>аявителю в форме электронного документа, подписанного усиленной электронной цифровой подписью уполномоченного должностного лица Администрации в Личный кабинет</w:t>
      </w:r>
      <w:r w:rsidR="00502CD4">
        <w:t xml:space="preserve"> </w:t>
      </w:r>
      <w:r w:rsidR="005248F5" w:rsidRPr="00CA6CCC">
        <w:t xml:space="preserve">- сервис </w:t>
      </w:r>
      <w:r w:rsidR="00502CD4">
        <w:t>Единый портал</w:t>
      </w:r>
      <w:r w:rsidR="005248F5" w:rsidRPr="00CA6CCC">
        <w:t xml:space="preserve">, позволяющий </w:t>
      </w:r>
      <w:r w:rsidR="00136430">
        <w:t>з</w:t>
      </w:r>
      <w:r w:rsidR="005248F5" w:rsidRPr="00CA6CCC">
        <w:t xml:space="preserve">аявителю получать информацию о ходе обработки заявлений, поданных посредством </w:t>
      </w:r>
      <w:r w:rsidR="00502CD4">
        <w:t>Единого портала</w:t>
      </w:r>
      <w:r w:rsidR="00502CD4" w:rsidRPr="00CA6CCC">
        <w:t xml:space="preserve"> </w:t>
      </w:r>
      <w:r w:rsidR="005248F5" w:rsidRPr="00CA6CCC">
        <w:t xml:space="preserve">(далее - Личный кабинет) на </w:t>
      </w:r>
      <w:r w:rsidR="00502CD4" w:rsidRPr="00D26276">
        <w:t>Единый портал</w:t>
      </w:r>
      <w:r w:rsidR="005248F5" w:rsidRPr="00CA6CCC">
        <w:t xml:space="preserve"> направляется в день подписания результата.</w:t>
      </w:r>
      <w:proofErr w:type="gramEnd"/>
      <w:r w:rsidR="005248F5" w:rsidRPr="00CA6CCC">
        <w:t xml:space="preserve"> Также </w:t>
      </w:r>
      <w:r w:rsidR="00136430">
        <w:t>з</w:t>
      </w:r>
      <w:r w:rsidR="005248F5" w:rsidRPr="00CA6CCC">
        <w:t>аявитель может получить результат предоставления Муниципальной услуги в любом многофункциональном центре на территории в форме распечатанного экземпляра электронного документа на бумажном носителе.</w:t>
      </w:r>
    </w:p>
    <w:p w:rsidR="00962CDA" w:rsidRDefault="00962CDA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10.</w:t>
      </w:r>
      <w:r>
        <w:tab/>
      </w:r>
      <w:r w:rsidR="005248F5" w:rsidRPr="00962CDA">
        <w:t>Порядок приема и регистрации заявления о предоставлении услуги</w:t>
      </w:r>
      <w:r>
        <w:t>:</w:t>
      </w:r>
    </w:p>
    <w:p w:rsidR="00962CDA" w:rsidRDefault="00962CDA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1)</w:t>
      </w:r>
      <w:r>
        <w:tab/>
        <w:t>р</w:t>
      </w:r>
      <w:r w:rsidR="005248F5" w:rsidRPr="00CA6CCC">
        <w:t xml:space="preserve">егистрация заявления, представленного заявителем (представителем заявителя) в целях, указанных в пунктах </w:t>
      </w:r>
      <w:r w:rsidR="005C6C32" w:rsidRPr="005C6C32">
        <w:t>1</w:t>
      </w:r>
      <w:r w:rsidR="005248F5" w:rsidRPr="005C6C32">
        <w:t xml:space="preserve">, </w:t>
      </w:r>
      <w:r w:rsidR="005C6C32" w:rsidRPr="005C6C32">
        <w:t>3</w:t>
      </w:r>
      <w:r w:rsidR="005248F5" w:rsidRPr="005C6C32">
        <w:t>, 4</w:t>
      </w:r>
      <w:r w:rsidR="005C6C32" w:rsidRPr="005C6C32">
        <w:t xml:space="preserve"> </w:t>
      </w:r>
      <w:r w:rsidR="005C6C32">
        <w:t xml:space="preserve">части 7 статьи 2 </w:t>
      </w:r>
      <w:r w:rsidR="005248F5" w:rsidRPr="00CA6CCC">
        <w:t xml:space="preserve"> в Администрацию осуществляется не позднее одного рабочего дня, сле</w:t>
      </w:r>
      <w:r>
        <w:t>дующего за днем его поступления;</w:t>
      </w:r>
    </w:p>
    <w:p w:rsidR="00962CDA" w:rsidRDefault="00962CDA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2)</w:t>
      </w:r>
      <w:r>
        <w:tab/>
        <w:t>р</w:t>
      </w:r>
      <w:r w:rsidR="005248F5" w:rsidRPr="00CA6CCC">
        <w:t xml:space="preserve">егистрация заявления, представленного заявителем (представителем заявителя) в целях, указанных в </w:t>
      </w:r>
      <w:r w:rsidR="005248F5" w:rsidRPr="00C37660">
        <w:t>пункте 2</w:t>
      </w:r>
      <w:r w:rsidR="00C37660" w:rsidRPr="005C6C32">
        <w:t xml:space="preserve"> </w:t>
      </w:r>
      <w:r w:rsidR="00C37660">
        <w:t>части 7 статьи 2</w:t>
      </w:r>
      <w:r w:rsidR="005248F5" w:rsidRPr="00C37660">
        <w:t>,</w:t>
      </w:r>
      <w:r w:rsidR="005248F5" w:rsidRPr="00CA6CCC">
        <w:t xml:space="preserve"> в </w:t>
      </w:r>
      <w:r w:rsidR="00747589">
        <w:t>Уполномоченный орган</w:t>
      </w:r>
      <w:r w:rsidR="00747589" w:rsidRPr="00CA6CCC">
        <w:t xml:space="preserve"> </w:t>
      </w:r>
      <w:r w:rsidR="005248F5" w:rsidRPr="00CA6CCC">
        <w:t>осуществляется в день поступления.</w:t>
      </w:r>
    </w:p>
    <w:p w:rsidR="00962CDA" w:rsidRDefault="00962CDA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11.</w:t>
      </w:r>
      <w:r>
        <w:tab/>
      </w:r>
      <w:r w:rsidR="005248F5" w:rsidRPr="00CA6CCC">
        <w:t xml:space="preserve">В случае представления заявления в электронной форме вне рабочего времени администрации, либо в выходной, нерабочий или праздничный день, заявление подлежит </w:t>
      </w:r>
      <w:r w:rsidR="005248F5" w:rsidRPr="00CA6CCC">
        <w:lastRenderedPageBreak/>
        <w:t>регистрации на следующий рабочий день.</w:t>
      </w:r>
    </w:p>
    <w:p w:rsidR="00962CDA" w:rsidRDefault="00962CDA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12.</w:t>
      </w:r>
      <w:r>
        <w:tab/>
      </w:r>
      <w:r w:rsidR="005248F5" w:rsidRPr="00CA6CCC">
        <w:t>Срок предоставления Муниципальной услуги</w:t>
      </w:r>
      <w:r>
        <w:t>:</w:t>
      </w:r>
    </w:p>
    <w:p w:rsidR="00962CDA" w:rsidRDefault="00962CDA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1)</w:t>
      </w:r>
      <w:r>
        <w:tab/>
      </w:r>
      <w:r w:rsidR="005248F5" w:rsidRPr="00CA6CCC">
        <w:t xml:space="preserve">по основаниям, указанным в пунктах </w:t>
      </w:r>
      <w:r w:rsidR="00215F71">
        <w:t xml:space="preserve">1, 4 части 7 статьи 2 </w:t>
      </w:r>
      <w:r w:rsidR="005248F5" w:rsidRPr="00CA6CCC">
        <w:t xml:space="preserve"> Административного регламента, составляет не более 10 рабочих дней со дня регистрации Заявления в </w:t>
      </w:r>
      <w:r w:rsidR="00742738">
        <w:t>Уполномоченном органе</w:t>
      </w:r>
      <w:r w:rsidR="005248F5" w:rsidRPr="00CA6CCC">
        <w:t>;</w:t>
      </w:r>
    </w:p>
    <w:p w:rsidR="00962CDA" w:rsidRDefault="00962CDA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2)</w:t>
      </w:r>
      <w:r>
        <w:tab/>
      </w:r>
      <w:r w:rsidR="005248F5" w:rsidRPr="00CA6CCC">
        <w:t xml:space="preserve">по основанию, указанному в пункте </w:t>
      </w:r>
      <w:r w:rsidR="00215F71">
        <w:t xml:space="preserve">2 части 7 статьи 2 </w:t>
      </w:r>
      <w:r w:rsidR="005248F5" w:rsidRPr="00CA6CCC">
        <w:t xml:space="preserve">Административного регламента, составляет </w:t>
      </w:r>
      <w:r>
        <w:t>не</w:t>
      </w:r>
      <w:r w:rsidR="005248F5" w:rsidRPr="00CA6CCC">
        <w:t xml:space="preserve"> более </w:t>
      </w:r>
      <w:r>
        <w:t>трех</w:t>
      </w:r>
      <w:r w:rsidR="005248F5" w:rsidRPr="00CA6CCC">
        <w:t xml:space="preserve"> рабочих дней со дня регистрации Заявления в </w:t>
      </w:r>
      <w:r w:rsidR="00742738">
        <w:t>Уполномоченном органе</w:t>
      </w:r>
      <w:r w:rsidR="005248F5" w:rsidRPr="00CA6CCC">
        <w:t>;</w:t>
      </w:r>
    </w:p>
    <w:p w:rsidR="00B75CDB" w:rsidRDefault="00962CDA" w:rsidP="00A14CF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3)</w:t>
      </w:r>
      <w:r>
        <w:tab/>
      </w:r>
      <w:r w:rsidR="005248F5" w:rsidRPr="00CA6CCC">
        <w:t xml:space="preserve">по основанию, указанному в пункте </w:t>
      </w:r>
      <w:r w:rsidR="00215F71">
        <w:t xml:space="preserve">3 части 7 статьи 2 </w:t>
      </w:r>
      <w:r w:rsidR="005248F5" w:rsidRPr="00CA6CCC">
        <w:t xml:space="preserve">Административного регламента, составляет не более </w:t>
      </w:r>
      <w:r>
        <w:t>пяти</w:t>
      </w:r>
      <w:r w:rsidR="005248F5" w:rsidRPr="00CA6CCC">
        <w:t xml:space="preserve"> рабочих дней со дня регистрации Заявления в </w:t>
      </w:r>
      <w:r w:rsidR="00742738">
        <w:t>Уполномоченном органе</w:t>
      </w:r>
      <w:r w:rsidR="00A34CC7">
        <w:t>.</w:t>
      </w:r>
    </w:p>
    <w:p w:rsidR="00A34CC7" w:rsidRDefault="00A34CC7" w:rsidP="00A34CC7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13.</w:t>
      </w:r>
      <w:r w:rsidR="00B75CDB">
        <w:tab/>
      </w:r>
      <w:proofErr w:type="gramStart"/>
      <w:r>
        <w:t>В</w:t>
      </w:r>
      <w:r w:rsidR="00B75CDB">
        <w:t xml:space="preserve"> </w:t>
      </w:r>
      <w:r w:rsidR="005248F5" w:rsidRPr="00CA6CCC">
        <w:t>случае необходимости ликвидации аварий, устранения неисправностей на инженерных сетях, требующих безотлагательного проведения аварийно</w:t>
      </w:r>
      <w:r w:rsidR="00B75CDB">
        <w:t>-</w:t>
      </w:r>
      <w:r w:rsidR="005248F5" w:rsidRPr="00CA6CCC">
        <w:t xml:space="preserve">восстановительных работ в выходные и (или) праздничные дни, а также в нерабочее время </w:t>
      </w:r>
      <w:r w:rsidR="00742738">
        <w:t>Уполномоченного органа</w:t>
      </w:r>
      <w:r w:rsidR="005248F5" w:rsidRPr="00CA6CCC">
        <w:t xml:space="preserve">, проведение аварийно-восстановительных работ осуществляется незамедлительно с последующей подачей лицами, указанными в </w:t>
      </w:r>
      <w:r w:rsidR="00210ACA" w:rsidRPr="00210ACA">
        <w:t>статье</w:t>
      </w:r>
      <w:r w:rsidR="005248F5" w:rsidRPr="00210ACA">
        <w:t xml:space="preserve"> 2</w:t>
      </w:r>
      <w:r w:rsidR="005248F5" w:rsidRPr="00CA6CCC">
        <w:t xml:space="preserve"> Административного регламента, в течение с</w:t>
      </w:r>
      <w:r w:rsidR="00742738">
        <w:t>уток с момента начала аварийно-</w:t>
      </w:r>
      <w:r w:rsidR="005248F5" w:rsidRPr="00CA6CCC">
        <w:t>восстановительных работ соответствующего Заявления.</w:t>
      </w:r>
      <w:proofErr w:type="gramEnd"/>
    </w:p>
    <w:p w:rsidR="00A34CC7" w:rsidRDefault="00A34CC7" w:rsidP="00A34CC7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14.</w:t>
      </w:r>
      <w:r>
        <w:tab/>
      </w:r>
      <w:r w:rsidR="005248F5" w:rsidRPr="00CA6CCC">
        <w:t>Продолжительность аварийно-восстановительных работ для ликвидации аварий, устранения неисправностей на инженерных сетях должна составлять не более четырнадцати дней с момента возникновения аварии.</w:t>
      </w:r>
    </w:p>
    <w:p w:rsidR="00741FF7" w:rsidRPr="00CA6CCC" w:rsidRDefault="005248F5" w:rsidP="00A34CC7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CA6CCC">
        <w:t>В случае не</w:t>
      </w:r>
      <w:r w:rsidR="00EE374C">
        <w:t xml:space="preserve"> </w:t>
      </w:r>
      <w:r w:rsidRPr="00CA6CCC">
        <w:t>завершения работ по ликвидации аварии в течение срока, установленного разрешением на право производства аварийно-восстановительных работ, необходимо получение разрешения на производство плановых работ. Разрешение на право производства аварийно-восстановительных работ не продлевается.</w:t>
      </w:r>
    </w:p>
    <w:p w:rsidR="00A34CC7" w:rsidRDefault="00A34CC7" w:rsidP="00A34CC7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15.</w:t>
      </w:r>
      <w:r>
        <w:tab/>
      </w:r>
      <w:r w:rsidR="005248F5" w:rsidRPr="00CA6CCC">
        <w:t>Подача Заявления на продление разрешения на право производства земляных работ осуществляется н</w:t>
      </w:r>
      <w:r>
        <w:t>е</w:t>
      </w:r>
      <w:r w:rsidR="005248F5" w:rsidRPr="00CA6CCC">
        <w:t xml:space="preserve"> менее чем за </w:t>
      </w:r>
      <w:r>
        <w:t>пять</w:t>
      </w:r>
      <w:r w:rsidR="005248F5" w:rsidRPr="00CA6CCC">
        <w:t xml:space="preserve"> дней до истечения срока действия ранее выданного разрешения.</w:t>
      </w:r>
    </w:p>
    <w:p w:rsidR="009B2431" w:rsidRDefault="005248F5" w:rsidP="009B2431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CA6CCC">
        <w:t xml:space="preserve">Подача заявления на продление разрешения на право производства земляных работ позднее </w:t>
      </w:r>
      <w:r w:rsidR="00A34CC7">
        <w:t>пять</w:t>
      </w:r>
      <w:r w:rsidRPr="00CA6CCC">
        <w:t xml:space="preserve"> дней до истечения срока действия ранее выданного разрешения не является основанием для отказа заявителю в предоставлении муниципальной услуги.</w:t>
      </w:r>
    </w:p>
    <w:p w:rsidR="009B2431" w:rsidRDefault="005248F5" w:rsidP="009B2431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CA6CCC">
        <w:t>Продление разрешения осуществляется не более двух раз. В случае необходимости дальнейшего выполнения земляных работ необходимо получить новое разрешение на право производства земляных работ.</w:t>
      </w:r>
    </w:p>
    <w:p w:rsidR="00741FF7" w:rsidRPr="00CA6CCC" w:rsidRDefault="009B2431" w:rsidP="00DD68DF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16.</w:t>
      </w:r>
      <w:r>
        <w:tab/>
      </w:r>
      <w:r w:rsidR="005248F5" w:rsidRPr="00CA6CCC">
        <w:t xml:space="preserve">Подача Заявления на закрытие разрешения на право производства земляных работ осуществляется в течение </w:t>
      </w:r>
      <w:r w:rsidR="008C1881">
        <w:t>трех</w:t>
      </w:r>
      <w:r w:rsidR="005248F5" w:rsidRPr="00CA6CCC">
        <w:t xml:space="preserve"> рабочих дней после истечения срока действия ранее выданного разрешения.</w:t>
      </w:r>
    </w:p>
    <w:p w:rsidR="00CE5D43" w:rsidRDefault="005248F5" w:rsidP="00596230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CA6CCC">
        <w:t xml:space="preserve">Подача Заявления на закрытие разрешения на право производства земляных работ позднее </w:t>
      </w:r>
      <w:r w:rsidR="009B2431">
        <w:t>трех</w:t>
      </w:r>
      <w:r w:rsidRPr="00CA6CCC">
        <w:t xml:space="preserve"> рабочих дней не является основанием для отказа </w:t>
      </w:r>
      <w:r w:rsidR="00136430">
        <w:t>з</w:t>
      </w:r>
      <w:r w:rsidRPr="00CA6CCC">
        <w:t>аявителю в предоставлении Муниципальной услуги.</w:t>
      </w:r>
    </w:p>
    <w:p w:rsidR="00CE5D43" w:rsidRDefault="00CE5D43" w:rsidP="00596230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596230">
        <w:rPr>
          <w:rFonts w:ascii="Times New Roman" w:eastAsia="Times New Roman" w:hAnsi="Times New Roman" w:cs="Times New Roman"/>
        </w:rPr>
        <w:t>17.</w:t>
      </w:r>
      <w:r w:rsidRPr="00596230">
        <w:rPr>
          <w:rFonts w:ascii="Times New Roman" w:eastAsia="Times New Roman" w:hAnsi="Times New Roman" w:cs="Times New Roman"/>
        </w:rPr>
        <w:tab/>
      </w:r>
      <w:r w:rsidR="005248F5" w:rsidRPr="00596230">
        <w:rPr>
          <w:rFonts w:ascii="Times New Roman" w:eastAsia="Times New Roman" w:hAnsi="Times New Roman" w:cs="Times New Roman"/>
        </w:rPr>
        <w:t xml:space="preserve">Основными нормативными правовыми актами, регулирующими предоставление Муниципальной услуги, являются </w:t>
      </w:r>
      <w:hyperlink r:id="rId9" w:history="1">
        <w:r w:rsidR="00596230" w:rsidRPr="00596230">
          <w:rPr>
            <w:rFonts w:ascii="Times New Roman" w:eastAsia="Times New Roman" w:hAnsi="Times New Roman" w:cs="Times New Roman"/>
          </w:rPr>
          <w:t>постановление</w:t>
        </w:r>
      </w:hyperlink>
      <w:r w:rsidR="00596230" w:rsidRPr="00596230">
        <w:rPr>
          <w:rFonts w:ascii="Times New Roman" w:eastAsia="Times New Roman" w:hAnsi="Times New Roman" w:cs="Times New Roman"/>
        </w:rPr>
        <w:t xml:space="preserve"> администрации города Покачи от 01.10.2014 </w:t>
      </w:r>
      <w:r w:rsidR="00596230">
        <w:rPr>
          <w:rFonts w:ascii="Times New Roman" w:eastAsia="Times New Roman" w:hAnsi="Times New Roman" w:cs="Times New Roman"/>
        </w:rPr>
        <w:t>№</w:t>
      </w:r>
      <w:r w:rsidR="00596230" w:rsidRPr="00596230">
        <w:rPr>
          <w:rFonts w:ascii="Times New Roman" w:eastAsia="Times New Roman" w:hAnsi="Times New Roman" w:cs="Times New Roman"/>
        </w:rPr>
        <w:t xml:space="preserve"> 1125 </w:t>
      </w:r>
      <w:r w:rsidR="00596230">
        <w:rPr>
          <w:rFonts w:ascii="Times New Roman" w:eastAsia="Times New Roman" w:hAnsi="Times New Roman" w:cs="Times New Roman"/>
        </w:rPr>
        <w:t>«</w:t>
      </w:r>
      <w:r w:rsidR="00596230" w:rsidRPr="00596230">
        <w:rPr>
          <w:rFonts w:ascii="Times New Roman" w:eastAsia="Times New Roman" w:hAnsi="Times New Roman" w:cs="Times New Roman"/>
        </w:rPr>
        <w:t>Об утверждении Порядка выдачи разрешения на осуществление земляных работ на территории города Покачи</w:t>
      </w:r>
      <w:r w:rsidR="00596230">
        <w:rPr>
          <w:rFonts w:ascii="Times New Roman" w:eastAsia="Times New Roman" w:hAnsi="Times New Roman" w:cs="Times New Roman"/>
        </w:rPr>
        <w:t>»</w:t>
      </w:r>
      <w:r w:rsidR="005248F5" w:rsidRPr="00596230">
        <w:rPr>
          <w:rFonts w:ascii="Times New Roman" w:eastAsia="Times New Roman" w:hAnsi="Times New Roman" w:cs="Times New Roman"/>
        </w:rPr>
        <w:t>.</w:t>
      </w:r>
    </w:p>
    <w:p w:rsidR="00E5488C" w:rsidRDefault="00CE5D43" w:rsidP="00DD68DF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18.</w:t>
      </w:r>
      <w:r>
        <w:tab/>
      </w:r>
      <w:r w:rsidR="005248F5" w:rsidRPr="00CA6CCC">
        <w:t xml:space="preserve">Список нормативных актов, в соответствии с которыми </w:t>
      </w:r>
      <w:proofErr w:type="gramStart"/>
      <w:r w:rsidR="005248F5" w:rsidRPr="00CA6CCC">
        <w:t>осуществляется предоставление Муниципальной услуги приведен</w:t>
      </w:r>
      <w:proofErr w:type="gramEnd"/>
      <w:r w:rsidR="005248F5" w:rsidRPr="00CA6CCC">
        <w:t xml:space="preserve"> в Приложении 3 к Административному регламенту.</w:t>
      </w:r>
    </w:p>
    <w:p w:rsidR="00741FF7" w:rsidRPr="00CA6CCC" w:rsidRDefault="00E5488C" w:rsidP="00211A10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19.</w:t>
      </w:r>
      <w:r>
        <w:tab/>
      </w:r>
      <w:r w:rsidR="005248F5" w:rsidRPr="00CA6CCC">
        <w:t xml:space="preserve">Перечень документов, обязательных для предоставления </w:t>
      </w:r>
      <w:r w:rsidR="00136430">
        <w:t>з</w:t>
      </w:r>
      <w:r w:rsidR="005248F5" w:rsidRPr="00CA6CCC">
        <w:t>аявителем независимо от категории и основания для обращения за предоставлением Муниципальной</w:t>
      </w:r>
      <w:r w:rsidR="00211A10">
        <w:t xml:space="preserve"> </w:t>
      </w:r>
      <w:r w:rsidR="005248F5" w:rsidRPr="00CA6CCC">
        <w:t>услуги:</w:t>
      </w:r>
    </w:p>
    <w:p w:rsidR="00741FF7" w:rsidRPr="00CA6CCC" w:rsidRDefault="00211A10" w:rsidP="00211A10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</w:t>
      </w:r>
      <w:r w:rsidR="005248F5" w:rsidRPr="00CA6CCC">
        <w:t>)</w:t>
      </w:r>
      <w:r w:rsidR="005248F5" w:rsidRPr="00CA6CCC">
        <w:tab/>
        <w:t xml:space="preserve">документ, удостоверяющий личность заявителя. В случае направления заявления посредством </w:t>
      </w:r>
      <w:r w:rsidR="00502CD4" w:rsidRPr="00D26276">
        <w:t>Един</w:t>
      </w:r>
      <w:r w:rsidR="00502CD4">
        <w:t>ого</w:t>
      </w:r>
      <w:r w:rsidR="00502CD4" w:rsidRPr="00D26276">
        <w:t xml:space="preserve"> портал</w:t>
      </w:r>
      <w:r w:rsidR="00502CD4">
        <w:t>а</w:t>
      </w:r>
      <w:r w:rsidR="005248F5" w:rsidRPr="00CA6CCC">
        <w:t xml:space="preserve"> сведения из документа, удостоверяющего личность заявителя, представителя формируются при подтверждении учетной записи в Единой системе </w:t>
      </w:r>
      <w:r w:rsidR="005248F5" w:rsidRPr="00CA6CCC">
        <w:lastRenderedPageBreak/>
        <w:t>идентификац</w:t>
      </w:r>
      <w:proofErr w:type="gramStart"/>
      <w:r w:rsidR="005248F5" w:rsidRPr="00CA6CCC">
        <w:t>ии и ау</w:t>
      </w:r>
      <w:proofErr w:type="gramEnd"/>
      <w:r w:rsidR="005248F5" w:rsidRPr="00CA6CCC">
        <w:t>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>
        <w:t>;</w:t>
      </w:r>
    </w:p>
    <w:p w:rsidR="00741FF7" w:rsidRPr="00CA6CCC" w:rsidRDefault="00211A10" w:rsidP="00211A10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2</w:t>
      </w:r>
      <w:r w:rsidR="005248F5" w:rsidRPr="00CA6CCC">
        <w:t>)</w:t>
      </w:r>
      <w:r w:rsidR="005248F5" w:rsidRPr="00CA6CCC">
        <w:tab/>
      </w:r>
      <w:r w:rsidR="00EE374C">
        <w:t>д</w:t>
      </w:r>
      <w:r w:rsidR="005248F5" w:rsidRPr="00CA6CCC">
        <w:t xml:space="preserve">окумент, подтверждающий полномочия представителя </w:t>
      </w:r>
      <w:r w:rsidR="00136430">
        <w:t>з</w:t>
      </w:r>
      <w:r w:rsidR="005248F5" w:rsidRPr="00CA6CCC">
        <w:t xml:space="preserve">аявителя действовать от имени </w:t>
      </w:r>
      <w:r w:rsidR="00136430">
        <w:t>з</w:t>
      </w:r>
      <w:r w:rsidR="005248F5" w:rsidRPr="00CA6CCC">
        <w:t xml:space="preserve">аявителя (в случае обращения за предоставлением услуги представителя </w:t>
      </w:r>
      <w:r w:rsidR="00136430">
        <w:t>з</w:t>
      </w:r>
      <w:r w:rsidR="005248F5" w:rsidRPr="00CA6CCC">
        <w:t xml:space="preserve">аявителя). При обращении посредством </w:t>
      </w:r>
      <w:r w:rsidR="00502CD4" w:rsidRPr="00D26276">
        <w:t>Един</w:t>
      </w:r>
      <w:r w:rsidR="00502CD4">
        <w:t>ого</w:t>
      </w:r>
      <w:r w:rsidR="00502CD4" w:rsidRPr="00D26276">
        <w:t xml:space="preserve"> портал</w:t>
      </w:r>
      <w:r w:rsidR="00502CD4">
        <w:t>а</w:t>
      </w:r>
      <w:r w:rsidR="005248F5" w:rsidRPr="00CA6CCC">
        <w:t xml:space="preserve"> указанный документ, выданный </w:t>
      </w:r>
      <w:r w:rsidR="00136430">
        <w:t>з</w:t>
      </w:r>
      <w:r w:rsidR="005248F5" w:rsidRPr="00CA6CCC">
        <w:t>аявителем, удостоверяется усиленной квалифицированной электронной подписью заявителя (в случае, если заявителем является юридическое лицо) или нотариуса с приложением файла открепленной усиленной</w:t>
      </w:r>
      <w:r w:rsidR="00EE374C">
        <w:t xml:space="preserve"> </w:t>
      </w:r>
      <w:r w:rsidR="005248F5" w:rsidRPr="00CA6CCC">
        <w:t xml:space="preserve">квалифицированной электронной подписи в формате </w:t>
      </w:r>
      <w:r w:rsidR="005248F5" w:rsidRPr="00CA6CCC">
        <w:rPr>
          <w:lang w:val="en-US" w:eastAsia="en-US" w:bidi="en-US"/>
        </w:rPr>
        <w:t>sig</w:t>
      </w:r>
      <w:r w:rsidR="005248F5" w:rsidRPr="00CA6CCC">
        <w:rPr>
          <w:lang w:eastAsia="en-US" w:bidi="en-US"/>
        </w:rPr>
        <w:t>;</w:t>
      </w:r>
    </w:p>
    <w:p w:rsidR="00741FF7" w:rsidRPr="00CA6CCC" w:rsidRDefault="00211A10" w:rsidP="00211A10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</w:t>
      </w:r>
      <w:r w:rsidR="005248F5" w:rsidRPr="00CA6CCC">
        <w:t>)</w:t>
      </w:r>
      <w:r w:rsidR="005248F5" w:rsidRPr="00CA6CCC">
        <w:tab/>
      </w:r>
      <w:r>
        <w:t>г</w:t>
      </w:r>
      <w:r w:rsidR="005248F5" w:rsidRPr="00CA6CCC">
        <w:t>арантийное письмо по восстановлению покрытия;</w:t>
      </w:r>
    </w:p>
    <w:p w:rsidR="00741FF7" w:rsidRPr="00CA6CCC" w:rsidRDefault="00211A10" w:rsidP="00211A10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4</w:t>
      </w:r>
      <w:r w:rsidR="005248F5" w:rsidRPr="00CA6CCC">
        <w:t>)</w:t>
      </w:r>
      <w:r w:rsidR="005248F5" w:rsidRPr="00CA6CCC">
        <w:tab/>
        <w:t>приказ о назначении работника, ответственного за производство земляных работ с указанием контактной информации (для юридических лиц, являющихся исполнителем работ);</w:t>
      </w:r>
    </w:p>
    <w:p w:rsidR="00713F1B" w:rsidRDefault="00211A10" w:rsidP="00713F1B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5</w:t>
      </w:r>
      <w:r w:rsidR="005248F5" w:rsidRPr="00CA6CCC">
        <w:t>)</w:t>
      </w:r>
      <w:r w:rsidR="005248F5" w:rsidRPr="00CA6CCC">
        <w:tab/>
        <w:t>договор на проведение работ, в случае если работы будут проводиться подрядной организацией.</w:t>
      </w:r>
    </w:p>
    <w:p w:rsidR="00713F1B" w:rsidRDefault="00713F1B" w:rsidP="00713F1B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20.</w:t>
      </w:r>
      <w:r>
        <w:tab/>
      </w:r>
      <w:r w:rsidR="005248F5" w:rsidRPr="00CA6CCC">
        <w:t xml:space="preserve">Перечень документов, обязательных для предоставления </w:t>
      </w:r>
      <w:r w:rsidR="00136430">
        <w:t>з</w:t>
      </w:r>
      <w:r w:rsidR="005248F5" w:rsidRPr="00CA6CCC">
        <w:t>аявителем в зависимости от основания для обращения за предоставлением Муниципальной услуги:</w:t>
      </w:r>
    </w:p>
    <w:p w:rsidR="00741FF7" w:rsidRPr="00CA6CCC" w:rsidRDefault="00713F1B" w:rsidP="00713F1B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1)</w:t>
      </w:r>
      <w:r>
        <w:tab/>
        <w:t>в</w:t>
      </w:r>
      <w:r w:rsidR="005248F5" w:rsidRPr="00CA6CCC">
        <w:t xml:space="preserve"> случае обращения по основаниям, указанным в пункте </w:t>
      </w:r>
      <w:r w:rsidR="00210ACA">
        <w:t>1</w:t>
      </w:r>
      <w:r w:rsidR="00210ACA" w:rsidRPr="00210ACA">
        <w:t xml:space="preserve"> </w:t>
      </w:r>
      <w:r w:rsidR="00210ACA">
        <w:t xml:space="preserve">части 7 статьи 2 </w:t>
      </w:r>
      <w:r w:rsidR="005248F5" w:rsidRPr="00CA6CCC">
        <w:t>Административного регламента:</w:t>
      </w:r>
    </w:p>
    <w:p w:rsidR="00741FF7" w:rsidRPr="00CA6CCC" w:rsidRDefault="005248F5" w:rsidP="00713F1B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CA6CCC">
        <w:t>а)</w:t>
      </w:r>
      <w:r w:rsidRPr="00CA6CCC">
        <w:tab/>
        <w:t xml:space="preserve">Заявление о предоставлении государственной услуги. В случае направления заявления посредством </w:t>
      </w:r>
      <w:r w:rsidR="00502CD4" w:rsidRPr="00D26276">
        <w:t>Един</w:t>
      </w:r>
      <w:r w:rsidR="00502CD4">
        <w:t>ого</w:t>
      </w:r>
      <w:r w:rsidR="00502CD4" w:rsidRPr="00D26276">
        <w:t xml:space="preserve"> портал</w:t>
      </w:r>
      <w:r w:rsidR="00502CD4">
        <w:t>а</w:t>
      </w:r>
      <w:r w:rsidRPr="00CA6CCC">
        <w:t xml:space="preserve"> формирование заявления осуществляется посредством заполнения интерактивной формы на </w:t>
      </w:r>
      <w:r w:rsidR="00502CD4" w:rsidRPr="00D26276">
        <w:t>Единый портал</w:t>
      </w:r>
      <w:r w:rsidRPr="00CA6CCC">
        <w:t xml:space="preserve"> без необходимости дополнительной подачи заявления в какой-либо иной форме.</w:t>
      </w:r>
    </w:p>
    <w:p w:rsidR="00741FF7" w:rsidRPr="00CA6CCC" w:rsidRDefault="005248F5" w:rsidP="00713F1B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CA6CCC">
        <w:t xml:space="preserve">В заявлении также указывается один из следующих способов направления результата предоставления государственной услуги: в форме электронного документа в личном кабинете на </w:t>
      </w:r>
      <w:r w:rsidR="00502CD4" w:rsidRPr="00D26276">
        <w:t>Един</w:t>
      </w:r>
      <w:r w:rsidR="00502CD4">
        <w:t>ом</w:t>
      </w:r>
      <w:r w:rsidR="00502CD4" w:rsidRPr="00D26276">
        <w:t xml:space="preserve"> портал</w:t>
      </w:r>
      <w:r w:rsidR="00502CD4">
        <w:t>е</w:t>
      </w:r>
      <w:r w:rsidRPr="00CA6CCC">
        <w:t>; на бумажном носителе в виде распечатанного экземпляра электронного документа в Уполномоченном органе, многофункциональном центре; на бумажном носителе в Уполномоченном органе, многофункциональном центре.</w:t>
      </w:r>
    </w:p>
    <w:p w:rsidR="00741FF7" w:rsidRPr="00CA6CCC" w:rsidRDefault="005248F5" w:rsidP="00502CD4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CA6CCC">
        <w:t>б)</w:t>
      </w:r>
      <w:r w:rsidRPr="00CA6CCC">
        <w:tab/>
      </w:r>
      <w:r w:rsidR="00713F1B">
        <w:t>п</w:t>
      </w:r>
      <w:r w:rsidRPr="00CA6CCC">
        <w:t>роект производства работ, который содержит:</w:t>
      </w:r>
    </w:p>
    <w:p w:rsidR="00741FF7" w:rsidRPr="00CA6CCC" w:rsidRDefault="005248F5" w:rsidP="00713F1B">
      <w:pPr>
        <w:pStyle w:val="21"/>
        <w:numPr>
          <w:ilvl w:val="0"/>
          <w:numId w:val="5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CA6CCC">
        <w:t xml:space="preserve">текстовую часть: с описанием места работ, решением заказчика о проведении работ; наименованием заказчика; исходными </w:t>
      </w:r>
      <w:proofErr w:type="gramStart"/>
      <w:r w:rsidRPr="00CA6CCC">
        <w:t>данными</w:t>
      </w:r>
      <w:proofErr w:type="gramEnd"/>
      <w:r w:rsidRPr="00CA6CCC">
        <w:t xml:space="preserve"> но проектированию; описанием вида, объемов и продолжительности работ; описанием технологической последовательности выполнения работ, с выделением работ, проводимых на проезжей части улиц и магистралей, пешеходных тротуаров; описанием мероприятий по восстановлению нарушенного благоустройства;</w:t>
      </w:r>
    </w:p>
    <w:p w:rsidR="00741FF7" w:rsidRPr="00CA6CCC" w:rsidRDefault="005248F5" w:rsidP="00713F1B">
      <w:pPr>
        <w:pStyle w:val="21"/>
        <w:numPr>
          <w:ilvl w:val="0"/>
          <w:numId w:val="5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CA6CCC">
        <w:t>графическую часть: схема производства работ на инженерно-топографическом плане М 1:500 с указанием границ проводимых работ, разрытий; расположением проектируемых зданий, сооружений и коммуникаций; временных площадок для складирования грунтов и проведения их рекультивации; временных сооружений, временных подземных, надземных инженерных сетей и коммуникаций с указанием мест подключения временных сетей к действующим сетям; местами размещения грузоподъемной и землеройной техники; сведениями о древесно-кустарниковой и травянистой растительности; зонами отстоя транспорта; местами установки ограждений.</w:t>
      </w:r>
    </w:p>
    <w:p w:rsidR="00741FF7" w:rsidRPr="00CA6CCC" w:rsidRDefault="005248F5" w:rsidP="00713F1B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CA6CCC">
        <w:t>Инженерно-топографический план оформляется в соответствии с требованиями Свода правил СП 47.13330.2016 «Инженерные изыскания для строительства. Основные положения. Актуализированная редакция СНиП 11-02-96» и СП 11-104-97 «Инж</w:t>
      </w:r>
      <w:r w:rsidR="00FB61B1">
        <w:t>е</w:t>
      </w:r>
      <w:r w:rsidRPr="00CA6CCC">
        <w:t>нерно-геодезические изыскания для строительства. На инженерно-топографическом плане должны быть нанесены существующие и проектируемые инженерные подземные коммуникации (сооружения). Срок действия инженерно-топографического плана н</w:t>
      </w:r>
      <w:r w:rsidR="00FB61B1">
        <w:t>е</w:t>
      </w:r>
      <w:r w:rsidRPr="00CA6CCC">
        <w:t xml:space="preserve"> более 2 лет с момента его изготовления с учетом требований п</w:t>
      </w:r>
      <w:r w:rsidR="00FB61B1">
        <w:t>одпункта 5.189-5.199 СП 11-104-</w:t>
      </w:r>
      <w:r w:rsidRPr="00CA6CCC">
        <w:t>97 «Инженерно-геодезические изыскания для строительства».</w:t>
      </w:r>
    </w:p>
    <w:p w:rsidR="00741FF7" w:rsidRPr="00CA6CCC" w:rsidRDefault="005248F5" w:rsidP="00713F1B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CA6CCC">
        <w:t xml:space="preserve">Схема производства работ согласовывается с соответствующими службами, </w:t>
      </w:r>
      <w:r w:rsidRPr="00CA6CCC">
        <w:lastRenderedPageBreak/>
        <w:t>отвечающими за эксплуатацию инженерных коммуникаций, с правообладателями земельных участков в случае, если проведение земляных работ будет затрагивать земельные участки, находящиеся во владении физических или юридических лиц, на которых планируется проведение работ</w:t>
      </w:r>
      <w:r w:rsidR="002A28FA">
        <w:t>.</w:t>
      </w:r>
    </w:p>
    <w:p w:rsidR="00741FF7" w:rsidRPr="00CA6CCC" w:rsidRDefault="005248F5" w:rsidP="00A14CFC">
      <w:pPr>
        <w:pStyle w:val="21"/>
        <w:shd w:val="clear" w:color="auto" w:fill="auto"/>
        <w:spacing w:line="240" w:lineRule="auto"/>
        <w:ind w:firstLine="740"/>
        <w:jc w:val="both"/>
      </w:pPr>
      <w:r w:rsidRPr="00CA6CCC">
        <w:t>В случае производства работ на проезжей части необходимо согласование схемы движения транспорта и пешеходов с Государственной инспекцией безопасности дорожного движения.</w:t>
      </w:r>
    </w:p>
    <w:p w:rsidR="00741FF7" w:rsidRPr="00CA6CCC" w:rsidRDefault="005248F5" w:rsidP="00A14CFC">
      <w:pPr>
        <w:pStyle w:val="21"/>
        <w:shd w:val="clear" w:color="auto" w:fill="auto"/>
        <w:spacing w:line="240" w:lineRule="auto"/>
        <w:ind w:firstLine="740"/>
        <w:jc w:val="both"/>
      </w:pPr>
      <w:r w:rsidRPr="00CA6CCC">
        <w:t>Разработка проекта может осуществляться заказчиком работ либо привлекаемым заказчиком на основании договора физическим или юридическим лицом, которые являются членами соответствующей саморегулируемой организации.</w:t>
      </w:r>
    </w:p>
    <w:p w:rsidR="00741FF7" w:rsidRPr="00CA6CCC" w:rsidRDefault="005248F5" w:rsidP="0037657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CA6CCC">
        <w:t>в)</w:t>
      </w:r>
      <w:r w:rsidRPr="00CA6CCC">
        <w:tab/>
        <w:t>календарный график производства работ.</w:t>
      </w:r>
    </w:p>
    <w:p w:rsidR="00741FF7" w:rsidRPr="00CA6CCC" w:rsidRDefault="005248F5" w:rsidP="0037657C">
      <w:pPr>
        <w:pStyle w:val="21"/>
        <w:shd w:val="clear" w:color="auto" w:fill="auto"/>
        <w:tabs>
          <w:tab w:val="left" w:pos="1065"/>
          <w:tab w:val="left" w:pos="1134"/>
        </w:tabs>
        <w:spacing w:line="240" w:lineRule="auto"/>
        <w:ind w:firstLine="709"/>
        <w:jc w:val="both"/>
      </w:pPr>
      <w:r w:rsidRPr="00CA6CCC">
        <w:t>г)</w:t>
      </w:r>
      <w:r w:rsidRPr="00CA6CCC">
        <w:tab/>
        <w:t>договор о подключении (технологическом присоединении) объектов к сетям инженерно-технического обеспечения или технические условия на подключение к сетям инженерно-технического обеспечения (при подключении к сетям инженерно- технического обеспечения);</w:t>
      </w:r>
    </w:p>
    <w:p w:rsidR="008371D2" w:rsidRDefault="005248F5" w:rsidP="008371D2">
      <w:pPr>
        <w:pStyle w:val="21"/>
        <w:shd w:val="clear" w:color="auto" w:fill="auto"/>
        <w:tabs>
          <w:tab w:val="left" w:pos="1134"/>
          <w:tab w:val="left" w:pos="1498"/>
        </w:tabs>
        <w:spacing w:line="240" w:lineRule="auto"/>
        <w:ind w:firstLine="709"/>
        <w:jc w:val="both"/>
      </w:pPr>
      <w:r w:rsidRPr="00CA6CCC">
        <w:t>д)</w:t>
      </w:r>
      <w:r w:rsidRPr="00CA6CCC">
        <w:tab/>
        <w:t>правоустанавливающие документы на объект недвижимости (права на который не зарегистрированы в Едином государственном реестре недвижимости).</w:t>
      </w:r>
    </w:p>
    <w:p w:rsidR="00741FF7" w:rsidRPr="00CA6CCC" w:rsidRDefault="008371D2" w:rsidP="008371D2">
      <w:pPr>
        <w:pStyle w:val="21"/>
        <w:shd w:val="clear" w:color="auto" w:fill="auto"/>
        <w:tabs>
          <w:tab w:val="left" w:pos="1134"/>
          <w:tab w:val="left" w:pos="1498"/>
        </w:tabs>
        <w:spacing w:line="240" w:lineRule="auto"/>
        <w:ind w:firstLine="709"/>
        <w:jc w:val="both"/>
      </w:pPr>
      <w:r>
        <w:t>2)</w:t>
      </w:r>
      <w:r>
        <w:tab/>
      </w:r>
      <w:r w:rsidR="005248F5" w:rsidRPr="00CA6CCC">
        <w:t xml:space="preserve">В случае обращения по основанию, указанному в пункте </w:t>
      </w:r>
      <w:r w:rsidR="00210ACA">
        <w:t xml:space="preserve">2 части 7 статьи 2 </w:t>
      </w:r>
      <w:r w:rsidR="005248F5" w:rsidRPr="00CA6CCC">
        <w:t>Административного регламента:</w:t>
      </w:r>
    </w:p>
    <w:p w:rsidR="00741FF7" w:rsidRPr="00CA6CCC" w:rsidRDefault="005248F5" w:rsidP="008371D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CA6CCC">
        <w:t>а)</w:t>
      </w:r>
      <w:r w:rsidRPr="00CA6CCC">
        <w:tab/>
        <w:t xml:space="preserve">заявление о предоставлении государственной услуги. В случае направления заявления посредством </w:t>
      </w:r>
      <w:r w:rsidR="00341C43" w:rsidRPr="00D26276">
        <w:t>Един</w:t>
      </w:r>
      <w:r w:rsidR="00341C43">
        <w:t>ого</w:t>
      </w:r>
      <w:r w:rsidR="00341C43" w:rsidRPr="00D26276">
        <w:t xml:space="preserve"> портал</w:t>
      </w:r>
      <w:r w:rsidR="00341C43">
        <w:t>а</w:t>
      </w:r>
      <w:r w:rsidRPr="00CA6CCC">
        <w:t xml:space="preserve"> формирование заявления осуществляется посредством заполнения интерактивной формы на </w:t>
      </w:r>
      <w:r w:rsidR="00341C43" w:rsidRPr="00D26276">
        <w:t>Един</w:t>
      </w:r>
      <w:r w:rsidR="00341C43">
        <w:t>ом</w:t>
      </w:r>
      <w:r w:rsidR="00341C43" w:rsidRPr="00D26276">
        <w:t xml:space="preserve"> портал</w:t>
      </w:r>
      <w:r w:rsidR="00341C43">
        <w:t>е</w:t>
      </w:r>
      <w:r w:rsidRPr="00CA6CCC">
        <w:t xml:space="preserve"> без необходимости дополнительной подачи заявления в какой-либо иной форме.</w:t>
      </w:r>
    </w:p>
    <w:p w:rsidR="00741FF7" w:rsidRPr="00CA6CCC" w:rsidRDefault="005248F5" w:rsidP="008371D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CA6CCC">
        <w:t xml:space="preserve">В заявлении также указывается один из следующих способов направления результата предоставления государственной услуги: в форме электронного документа в личном кабинете на </w:t>
      </w:r>
      <w:r w:rsidR="00341C43" w:rsidRPr="00D26276">
        <w:t>Един</w:t>
      </w:r>
      <w:r w:rsidR="00341C43">
        <w:t>ом</w:t>
      </w:r>
      <w:r w:rsidR="00341C43" w:rsidRPr="00D26276">
        <w:t xml:space="preserve"> портал</w:t>
      </w:r>
      <w:r w:rsidR="00341C43">
        <w:t>е</w:t>
      </w:r>
      <w:r w:rsidRPr="00CA6CCC">
        <w:t>; на бумажном носителе в виде распечатанного экземпляра электронного документа в Уполномоченном органе, многофункциональном центре; на бумажном носителе в Уполномоченном органе, многофункциональном центре;</w:t>
      </w:r>
    </w:p>
    <w:p w:rsidR="00741FF7" w:rsidRPr="00CA6CCC" w:rsidRDefault="005248F5" w:rsidP="008371D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CA6CCC">
        <w:t>б)</w:t>
      </w:r>
      <w:r w:rsidRPr="00CA6CCC">
        <w:tab/>
        <w:t>схема участка работ (</w:t>
      </w:r>
      <w:proofErr w:type="spellStart"/>
      <w:r w:rsidRPr="00CA6CCC">
        <w:t>выкопировка</w:t>
      </w:r>
      <w:proofErr w:type="spellEnd"/>
      <w:r w:rsidRPr="00CA6CCC">
        <w:t xml:space="preserve"> из исполнительной документации на подземные коммуникации и сооружения);</w:t>
      </w:r>
    </w:p>
    <w:p w:rsidR="00C17540" w:rsidRDefault="005248F5" w:rsidP="00C17540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CA6CCC">
        <w:t>в)</w:t>
      </w:r>
      <w:r w:rsidRPr="00CA6CCC">
        <w:tab/>
        <w:t>документ, подтверждающий уведомление организаций, эксплуатирующих инженерные сети, сооружения и коммуникации, расположенные на смежных с аварией земельных участках, о предстоящих аварийных работах.</w:t>
      </w:r>
    </w:p>
    <w:p w:rsidR="00741FF7" w:rsidRPr="00CA6CCC" w:rsidRDefault="00C17540" w:rsidP="00C17540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3)</w:t>
      </w:r>
      <w:r>
        <w:tab/>
      </w:r>
      <w:r w:rsidR="005248F5" w:rsidRPr="00CA6CCC">
        <w:t xml:space="preserve">В случае обращения по основанию, указанному в пункте </w:t>
      </w:r>
      <w:r w:rsidR="00210ACA">
        <w:t xml:space="preserve">3 части 7 статьи 2 </w:t>
      </w:r>
      <w:r w:rsidR="005248F5" w:rsidRPr="00CA6CCC">
        <w:t>Административного регламента:</w:t>
      </w:r>
    </w:p>
    <w:p w:rsidR="00741FF7" w:rsidRPr="00CA6CCC" w:rsidRDefault="005248F5" w:rsidP="00A14CFC">
      <w:pPr>
        <w:pStyle w:val="21"/>
        <w:shd w:val="clear" w:color="auto" w:fill="auto"/>
        <w:tabs>
          <w:tab w:val="left" w:pos="1065"/>
        </w:tabs>
        <w:spacing w:line="240" w:lineRule="auto"/>
        <w:ind w:firstLine="740"/>
        <w:jc w:val="both"/>
      </w:pPr>
      <w:r w:rsidRPr="00CA6CCC">
        <w:t>а)</w:t>
      </w:r>
      <w:r w:rsidRPr="00CA6CCC">
        <w:tab/>
        <w:t xml:space="preserve">заявление о предоставлении государственной услуги. В случае направления заявления посредством </w:t>
      </w:r>
      <w:r w:rsidR="00341C43" w:rsidRPr="00D26276">
        <w:t>Един</w:t>
      </w:r>
      <w:r w:rsidR="00341C43">
        <w:t>ого</w:t>
      </w:r>
      <w:r w:rsidR="00341C43" w:rsidRPr="00D26276">
        <w:t xml:space="preserve"> портал</w:t>
      </w:r>
      <w:r w:rsidR="00341C43">
        <w:t>а</w:t>
      </w:r>
      <w:r w:rsidRPr="00CA6CCC">
        <w:t xml:space="preserve"> формирование заявления осуществляется посредством заполнения интерактивной формы на </w:t>
      </w:r>
      <w:r w:rsidR="00341C43" w:rsidRPr="00D26276">
        <w:t>Един</w:t>
      </w:r>
      <w:r w:rsidR="00341C43">
        <w:t>ом</w:t>
      </w:r>
      <w:r w:rsidR="00341C43" w:rsidRPr="00D26276">
        <w:t xml:space="preserve"> портал</w:t>
      </w:r>
      <w:r w:rsidR="00341C43">
        <w:t>е</w:t>
      </w:r>
      <w:r w:rsidRPr="00CA6CCC">
        <w:t xml:space="preserve"> без необходимости дополнительной подачи заявления в какой-либо иной форме.</w:t>
      </w:r>
    </w:p>
    <w:p w:rsidR="00741FF7" w:rsidRPr="00CA6CCC" w:rsidRDefault="005248F5" w:rsidP="00C17540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CA6CCC">
        <w:t xml:space="preserve">В заявлении также указывается один из следующих способов направления результата предоставления государственной услуги: в форме электронного документа в личном кабинете на </w:t>
      </w:r>
      <w:r w:rsidR="00341C43">
        <w:t>Едином</w:t>
      </w:r>
      <w:r w:rsidR="00341C43" w:rsidRPr="00D26276">
        <w:t xml:space="preserve"> портал</w:t>
      </w:r>
      <w:r w:rsidR="00341C43">
        <w:t>е</w:t>
      </w:r>
      <w:r w:rsidRPr="00CA6CCC">
        <w:t>; на бумажном носителе в виде распечатанного экземпляра электронного документа в Уполномоченном органе, многофункциональном центре; на бумажном носителе в Уполномоченном органе, многофункциональном центре;</w:t>
      </w:r>
    </w:p>
    <w:p w:rsidR="00741FF7" w:rsidRPr="00CA6CCC" w:rsidRDefault="005248F5" w:rsidP="00C17540">
      <w:pPr>
        <w:pStyle w:val="21"/>
        <w:shd w:val="clear" w:color="auto" w:fill="auto"/>
        <w:tabs>
          <w:tab w:val="left" w:pos="1071"/>
          <w:tab w:val="left" w:pos="1134"/>
        </w:tabs>
        <w:spacing w:line="240" w:lineRule="auto"/>
        <w:ind w:firstLine="709"/>
        <w:jc w:val="both"/>
      </w:pPr>
      <w:r w:rsidRPr="00CA6CCC">
        <w:t>б)</w:t>
      </w:r>
      <w:r w:rsidRPr="00CA6CCC">
        <w:tab/>
        <w:t>календарный график производства земляных работ;</w:t>
      </w:r>
    </w:p>
    <w:p w:rsidR="00741FF7" w:rsidRPr="00CA6CCC" w:rsidRDefault="005248F5" w:rsidP="00C17540">
      <w:pPr>
        <w:pStyle w:val="21"/>
        <w:shd w:val="clear" w:color="auto" w:fill="auto"/>
        <w:tabs>
          <w:tab w:val="left" w:pos="1071"/>
          <w:tab w:val="left" w:pos="1134"/>
        </w:tabs>
        <w:spacing w:line="240" w:lineRule="auto"/>
        <w:ind w:firstLine="709"/>
        <w:jc w:val="both"/>
      </w:pPr>
      <w:r w:rsidRPr="00CA6CCC">
        <w:t>в)</w:t>
      </w:r>
      <w:r w:rsidRPr="00CA6CCC">
        <w:tab/>
        <w:t>проект производства работ (в случае изменения технических решений);</w:t>
      </w:r>
    </w:p>
    <w:p w:rsidR="00C17540" w:rsidRDefault="005248F5" w:rsidP="00C17540">
      <w:pPr>
        <w:pStyle w:val="21"/>
        <w:shd w:val="clear" w:color="auto" w:fill="auto"/>
        <w:tabs>
          <w:tab w:val="left" w:pos="1039"/>
          <w:tab w:val="left" w:pos="1134"/>
        </w:tabs>
        <w:spacing w:line="240" w:lineRule="auto"/>
        <w:ind w:firstLine="709"/>
        <w:jc w:val="both"/>
      </w:pPr>
      <w:r w:rsidRPr="00CA6CCC">
        <w:t>г)</w:t>
      </w:r>
      <w:r w:rsidRPr="00CA6CCC">
        <w:tab/>
        <w:t>приказ о назначении работника, ответственного за производство земляных работ с указанием контактной информации (для юридических лиц, являющихся исполнителем работ) (в случае смены исполнителя работ).</w:t>
      </w:r>
    </w:p>
    <w:p w:rsidR="00347455" w:rsidRDefault="00C17540" w:rsidP="00110E6E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21.</w:t>
      </w:r>
      <w:r>
        <w:tab/>
      </w:r>
      <w:r w:rsidR="00110E6E" w:rsidRPr="00934BFE">
        <w:t xml:space="preserve">При взаимодействии с заявителем </w:t>
      </w:r>
      <w:r w:rsidR="00110E6E">
        <w:t>при</w:t>
      </w:r>
      <w:r w:rsidR="00110E6E" w:rsidRPr="00934BFE">
        <w:t xml:space="preserve"> предоставлени</w:t>
      </w:r>
      <w:r w:rsidR="00110E6E">
        <w:t>и</w:t>
      </w:r>
      <w:r w:rsidR="00110E6E" w:rsidRPr="00934BFE">
        <w:t xml:space="preserve"> </w:t>
      </w:r>
      <w:r w:rsidR="00110E6E">
        <w:t>муниципальной</w:t>
      </w:r>
      <w:r w:rsidR="00110E6E" w:rsidRPr="00934BFE">
        <w:t xml:space="preserve"> услуги </w:t>
      </w:r>
      <w:r w:rsidR="00110E6E">
        <w:t>уполномоченный орган</w:t>
      </w:r>
      <w:r w:rsidR="00110E6E" w:rsidRPr="00934BFE">
        <w:t xml:space="preserve"> обязаны соблюдать требования части 1 статьи 7 Федерального закона от 27</w:t>
      </w:r>
      <w:r w:rsidR="00110E6E">
        <w:t>.07.</w:t>
      </w:r>
      <w:r w:rsidR="00110E6E" w:rsidRPr="00934BFE">
        <w:t>2010</w:t>
      </w:r>
      <w:r w:rsidR="00110E6E">
        <w:t xml:space="preserve"> №</w:t>
      </w:r>
      <w:r w:rsidR="00110E6E" w:rsidRPr="00934BFE">
        <w:t xml:space="preserve"> 210-ФЗ </w:t>
      </w:r>
      <w:r w:rsidR="00110E6E">
        <w:t>«</w:t>
      </w:r>
      <w:r w:rsidR="00110E6E" w:rsidRPr="00934BFE">
        <w:t xml:space="preserve">Об организации предоставления государственных и </w:t>
      </w:r>
      <w:r w:rsidR="00110E6E" w:rsidRPr="00934BFE">
        <w:lastRenderedPageBreak/>
        <w:t>муниципальных услуг</w:t>
      </w:r>
      <w:r w:rsidR="00110E6E">
        <w:t>» (</w:t>
      </w:r>
      <w:r w:rsidR="00110E6E" w:rsidRPr="001C70F9">
        <w:t>далее – Федеральный закон 210-ФЗ</w:t>
      </w:r>
      <w:r w:rsidR="00110E6E">
        <w:t>).</w:t>
      </w:r>
    </w:p>
    <w:p w:rsidR="00741FF7" w:rsidRPr="00CA6CCC" w:rsidRDefault="00347455" w:rsidP="00100188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22.</w:t>
      </w:r>
      <w:r>
        <w:tab/>
      </w:r>
      <w:r w:rsidR="00100188">
        <w:t>Уполномоченный орган</w:t>
      </w:r>
      <w:r>
        <w:t xml:space="preserve"> </w:t>
      </w:r>
      <w:r w:rsidR="005248F5" w:rsidRPr="00CA6CCC">
        <w:t>в порядке</w:t>
      </w:r>
      <w:r>
        <w:t xml:space="preserve"> </w:t>
      </w:r>
      <w:r w:rsidR="005248F5" w:rsidRPr="00CA6CCC">
        <w:t>межведомственного информационного</w:t>
      </w:r>
      <w:r>
        <w:t xml:space="preserve"> </w:t>
      </w:r>
      <w:r w:rsidR="005248F5" w:rsidRPr="00CA6CCC">
        <w:t>взаимодействия в целях представления и получения документов и информации для предоставления Муниципальной услуги запрашивает:</w:t>
      </w:r>
    </w:p>
    <w:p w:rsidR="00741FF7" w:rsidRPr="00CA6CCC" w:rsidRDefault="00100188" w:rsidP="00100188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</w:t>
      </w:r>
      <w:r w:rsidR="005248F5" w:rsidRPr="00CA6CCC">
        <w:t>)</w:t>
      </w:r>
      <w:r w:rsidR="005248F5" w:rsidRPr="00CA6CCC">
        <w:tab/>
        <w:t>выписку из Единого государственного реестра индивидуальных предпринимателей (запрашивается для подтверждения регистрации индивидуального предпринимателя на территории Российской Федерации);</w:t>
      </w:r>
    </w:p>
    <w:p w:rsidR="00741FF7" w:rsidRPr="00CA6CCC" w:rsidRDefault="00100188" w:rsidP="00100188">
      <w:pPr>
        <w:pStyle w:val="21"/>
        <w:shd w:val="clear" w:color="auto" w:fill="auto"/>
        <w:tabs>
          <w:tab w:val="left" w:pos="1033"/>
          <w:tab w:val="left" w:pos="1134"/>
        </w:tabs>
        <w:spacing w:line="240" w:lineRule="auto"/>
        <w:ind w:firstLine="709"/>
        <w:jc w:val="both"/>
      </w:pPr>
      <w:r>
        <w:t>2</w:t>
      </w:r>
      <w:r w:rsidR="005248F5" w:rsidRPr="00CA6CCC">
        <w:t>)</w:t>
      </w:r>
      <w:r w:rsidR="005248F5" w:rsidRPr="00CA6CCC">
        <w:tab/>
        <w:t>выписку из Единого государственного реестра юридических лиц (запрашивается в Федеральной налоговой службе Российской Федерации) (в случае обращения юридического лица)</w:t>
      </w:r>
    </w:p>
    <w:p w:rsidR="00741FF7" w:rsidRPr="00CA6CCC" w:rsidRDefault="00100188" w:rsidP="00100188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</w:t>
      </w:r>
      <w:r w:rsidR="005248F5" w:rsidRPr="00CA6CCC">
        <w:t>)</w:t>
      </w:r>
      <w:r w:rsidR="005248F5" w:rsidRPr="00CA6CCC">
        <w:tab/>
        <w:t>выписку из Единого государственного реестра недвижимости об основных характеристиках и зарегистрированных правах на объект недвижимости</w:t>
      </w:r>
    </w:p>
    <w:p w:rsidR="00741FF7" w:rsidRPr="00CA6CCC" w:rsidRDefault="00100188" w:rsidP="00100188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4</w:t>
      </w:r>
      <w:r w:rsidR="005248F5" w:rsidRPr="00CA6CCC">
        <w:t>)</w:t>
      </w:r>
      <w:r w:rsidR="005248F5" w:rsidRPr="00CA6CCC">
        <w:tab/>
        <w:t>уведомление о планируемом сносе;</w:t>
      </w:r>
    </w:p>
    <w:p w:rsidR="00741FF7" w:rsidRPr="00CA6CCC" w:rsidRDefault="00100188" w:rsidP="00100188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5</w:t>
      </w:r>
      <w:r w:rsidR="005248F5" w:rsidRPr="00CA6CCC">
        <w:t>)</w:t>
      </w:r>
      <w:r w:rsidR="005248F5" w:rsidRPr="00CA6CCC">
        <w:tab/>
        <w:t>разрешение на строительство,</w:t>
      </w:r>
    </w:p>
    <w:p w:rsidR="00741FF7" w:rsidRPr="00CA6CCC" w:rsidRDefault="00100188" w:rsidP="00100188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6</w:t>
      </w:r>
      <w:r w:rsidR="005248F5" w:rsidRPr="00CA6CCC">
        <w:t>)</w:t>
      </w:r>
      <w:r w:rsidR="005248F5" w:rsidRPr="00CA6CCC">
        <w:tab/>
        <w:t>разрешение на проведение работ по сохранению объектов культурного наследия;</w:t>
      </w:r>
    </w:p>
    <w:p w:rsidR="00741FF7" w:rsidRPr="00CA6CCC" w:rsidRDefault="00100188" w:rsidP="00100188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7</w:t>
      </w:r>
      <w:r w:rsidR="005248F5" w:rsidRPr="00CA6CCC">
        <w:t>)</w:t>
      </w:r>
      <w:r w:rsidR="005248F5" w:rsidRPr="00CA6CCC">
        <w:tab/>
        <w:t>разрешение на вырубку зеленых насаждений,</w:t>
      </w:r>
    </w:p>
    <w:p w:rsidR="00741FF7" w:rsidRPr="00CA6CCC" w:rsidRDefault="00100188" w:rsidP="00100188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8</w:t>
      </w:r>
      <w:r w:rsidR="005248F5" w:rsidRPr="00CA6CCC">
        <w:t>)</w:t>
      </w:r>
      <w:r w:rsidR="005248F5" w:rsidRPr="00CA6CCC">
        <w:tab/>
        <w:t>разрешение на использование земель или земельного участка, находящихся в государственной или муниципальной собственности,</w:t>
      </w:r>
    </w:p>
    <w:p w:rsidR="00741FF7" w:rsidRPr="00CA6CCC" w:rsidRDefault="00100188" w:rsidP="00100188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9</w:t>
      </w:r>
      <w:r w:rsidR="005248F5" w:rsidRPr="00CA6CCC">
        <w:t>)</w:t>
      </w:r>
      <w:r w:rsidR="005248F5" w:rsidRPr="00CA6CCC">
        <w:tab/>
        <w:t>разрешение на размещение объекта,</w:t>
      </w:r>
    </w:p>
    <w:p w:rsidR="00741FF7" w:rsidRPr="00CA6CCC" w:rsidRDefault="00100188" w:rsidP="00100188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10</w:t>
      </w:r>
      <w:r w:rsidR="005248F5" w:rsidRPr="00CA6CCC">
        <w:t>)</w:t>
      </w:r>
      <w:r w:rsidR="005248F5" w:rsidRPr="00CA6CCC">
        <w:tab/>
        <w:t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</w:p>
    <w:p w:rsidR="00741FF7" w:rsidRPr="00CA6CCC" w:rsidRDefault="00100188" w:rsidP="00100188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11</w:t>
      </w:r>
      <w:r w:rsidR="005248F5" w:rsidRPr="00CA6CCC">
        <w:t>)</w:t>
      </w:r>
      <w:r w:rsidR="005248F5" w:rsidRPr="00CA6CCC">
        <w:tab/>
        <w:t>разрешение на установку и эксплуатацию рекламной конструкции;</w:t>
      </w:r>
    </w:p>
    <w:p w:rsidR="00741FF7" w:rsidRPr="00CA6CCC" w:rsidRDefault="00100188" w:rsidP="00100188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12</w:t>
      </w:r>
      <w:r w:rsidR="005248F5" w:rsidRPr="00CA6CCC">
        <w:t>)</w:t>
      </w:r>
      <w:r w:rsidR="005248F5" w:rsidRPr="00CA6CCC">
        <w:tab/>
        <w:t>технические условия для подключения к сетям инженерно- технического обеспечения;</w:t>
      </w:r>
    </w:p>
    <w:p w:rsidR="00100188" w:rsidRDefault="00100188" w:rsidP="00100188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13</w:t>
      </w:r>
      <w:r w:rsidR="005248F5" w:rsidRPr="00CA6CCC">
        <w:t>)</w:t>
      </w:r>
      <w:r w:rsidR="005248F5" w:rsidRPr="00CA6CCC">
        <w:tab/>
        <w:t>схему движения транспорта и пешеходов;</w:t>
      </w:r>
    </w:p>
    <w:p w:rsidR="00517332" w:rsidRDefault="00100188" w:rsidP="0051733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23.</w:t>
      </w:r>
      <w:r>
        <w:tab/>
        <w:t>Уполномоченн</w:t>
      </w:r>
      <w:r w:rsidR="00042931">
        <w:t>ому</w:t>
      </w:r>
      <w:r>
        <w:t xml:space="preserve"> орган</w:t>
      </w:r>
      <w:r w:rsidR="00042931">
        <w:t>у</w:t>
      </w:r>
      <w:r w:rsidR="005248F5" w:rsidRPr="00CA6CCC">
        <w:t xml:space="preserve"> запрещено требовать у </w:t>
      </w:r>
      <w:r w:rsidR="00136430">
        <w:t>з</w:t>
      </w:r>
      <w:r w:rsidR="005248F5" w:rsidRPr="00CA6CCC">
        <w:t>аявителя представления документов и информации, которые находятся в распоряжении органов, предоставляющих государственные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услуг, в соответствии с нормативными правовыми актами.</w:t>
      </w:r>
    </w:p>
    <w:p w:rsidR="00517332" w:rsidRDefault="00517332" w:rsidP="0051733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24.</w:t>
      </w:r>
      <w:r>
        <w:tab/>
      </w:r>
      <w:r w:rsidR="005248F5" w:rsidRPr="00CA6CCC">
        <w:t xml:space="preserve">Документы, указанные в </w:t>
      </w:r>
      <w:r w:rsidR="00303CEC" w:rsidRPr="00303CEC">
        <w:t>части</w:t>
      </w:r>
      <w:r w:rsidR="005248F5" w:rsidRPr="00303CEC">
        <w:t xml:space="preserve"> </w:t>
      </w:r>
      <w:r w:rsidR="00303CEC" w:rsidRPr="00303CEC">
        <w:t>22 статьи 2</w:t>
      </w:r>
      <w:r w:rsidR="005248F5" w:rsidRPr="00CA6CCC">
        <w:t xml:space="preserve"> Административного регламента, могут быть представлены </w:t>
      </w:r>
      <w:r w:rsidR="00136430">
        <w:t>з</w:t>
      </w:r>
      <w:r w:rsidR="005248F5" w:rsidRPr="00CA6CCC">
        <w:t xml:space="preserve">аявителем самостоятельно по собственной инициативе. Непредставление </w:t>
      </w:r>
      <w:r w:rsidR="00136430">
        <w:t>з</w:t>
      </w:r>
      <w:r w:rsidR="005248F5" w:rsidRPr="00CA6CCC">
        <w:t xml:space="preserve">аявителем указанных документов не является основанием для отказа </w:t>
      </w:r>
      <w:r w:rsidR="00136430">
        <w:t>з</w:t>
      </w:r>
      <w:r w:rsidR="005248F5" w:rsidRPr="00CA6CCC">
        <w:t>аявителю в предоставлении Муниципальной услуги.</w:t>
      </w:r>
    </w:p>
    <w:p w:rsidR="00517332" w:rsidRDefault="00517332" w:rsidP="0051733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25.</w:t>
      </w:r>
      <w:r>
        <w:tab/>
      </w:r>
      <w:r w:rsidR="005248F5" w:rsidRPr="00CA6CCC">
        <w:t>Основаниями для отказа в приеме документов, необходимых для предоставления Муниципальной услуги являются:</w:t>
      </w:r>
    </w:p>
    <w:p w:rsidR="0083214B" w:rsidRDefault="00517332" w:rsidP="0083214B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1)</w:t>
      </w:r>
      <w:r>
        <w:tab/>
        <w:t>з</w:t>
      </w:r>
      <w:r w:rsidR="005248F5" w:rsidRPr="00CA6CCC">
        <w:t>аявление подано в орган местного самоуправления или организацию, в полномочия которых н</w:t>
      </w:r>
      <w:r>
        <w:t>е</w:t>
      </w:r>
      <w:r w:rsidR="005248F5" w:rsidRPr="00CA6CCC">
        <w:t xml:space="preserve"> входит предоставление услуги;</w:t>
      </w:r>
    </w:p>
    <w:p w:rsidR="005A2751" w:rsidRDefault="0083214B" w:rsidP="005A2751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2)</w:t>
      </w:r>
      <w:r>
        <w:tab/>
        <w:t>н</w:t>
      </w:r>
      <w:r w:rsidR="005248F5" w:rsidRPr="00CA6CCC">
        <w:t xml:space="preserve">еполное заполнение полей в форме заявления, в том числе в интерактивной форме заявления на </w:t>
      </w:r>
      <w:r w:rsidR="00341C43" w:rsidRPr="00D26276">
        <w:t>Един</w:t>
      </w:r>
      <w:r w:rsidR="00341C43">
        <w:t>ом</w:t>
      </w:r>
      <w:r w:rsidR="00341C43" w:rsidRPr="00D26276">
        <w:t xml:space="preserve"> портал</w:t>
      </w:r>
      <w:r w:rsidR="00341C43">
        <w:t>е</w:t>
      </w:r>
      <w:r w:rsidR="005248F5" w:rsidRPr="00CA6CCC">
        <w:t>;</w:t>
      </w:r>
    </w:p>
    <w:p w:rsidR="005A2751" w:rsidRDefault="005A2751" w:rsidP="005A2751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3)</w:t>
      </w:r>
      <w:r>
        <w:tab/>
        <w:t>п</w:t>
      </w:r>
      <w:r w:rsidR="005248F5" w:rsidRPr="00CA6CCC">
        <w:t>редставление неполного комплекта документов, необходимых для предоставления услуги;</w:t>
      </w:r>
    </w:p>
    <w:p w:rsidR="005A2751" w:rsidRDefault="005A2751" w:rsidP="005A2751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4)</w:t>
      </w:r>
      <w:r>
        <w:tab/>
        <w:t>п</w:t>
      </w:r>
      <w:r w:rsidR="005248F5" w:rsidRPr="00CA6CCC">
        <w:t>редставленные документы утратили силу на момент обращения</w:t>
      </w:r>
      <w:r w:rsidR="005248F5" w:rsidRPr="005A2751">
        <w:t xml:space="preserve"> </w:t>
      </w:r>
      <w:r w:rsidR="005248F5" w:rsidRPr="005A2751">
        <w:rPr>
          <w:bCs/>
        </w:rPr>
        <w:t>за</w:t>
      </w:r>
      <w:r w:rsidR="005248F5" w:rsidRPr="005A2751">
        <w:rPr>
          <w:b/>
          <w:bCs/>
        </w:rPr>
        <w:t xml:space="preserve"> </w:t>
      </w:r>
      <w:r w:rsidR="005248F5" w:rsidRPr="00CA6CCC">
        <w:t xml:space="preserve">услугой (документ, удостоверяющий личность; документ, удостоверяющий полномочия представителя </w:t>
      </w:r>
      <w:r w:rsidR="00136430">
        <w:t>з</w:t>
      </w:r>
      <w:r w:rsidR="005248F5" w:rsidRPr="00CA6CCC">
        <w:t xml:space="preserve">аявителя, в случае обращения </w:t>
      </w:r>
      <w:r>
        <w:t xml:space="preserve">за </w:t>
      </w:r>
      <w:r w:rsidR="005248F5" w:rsidRPr="00CA6CCC">
        <w:t>предоставлением услуги указанным лицом);</w:t>
      </w:r>
    </w:p>
    <w:p w:rsidR="00F97FD9" w:rsidRDefault="005A2751" w:rsidP="00F97FD9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5)</w:t>
      </w:r>
      <w:r>
        <w:tab/>
        <w:t>п</w:t>
      </w:r>
      <w:r w:rsidR="005248F5" w:rsidRPr="00CA6CCC">
        <w:t>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F97FD9" w:rsidRDefault="00F97FD9" w:rsidP="00F97FD9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6)</w:t>
      </w:r>
      <w:r>
        <w:tab/>
        <w:t>п</w:t>
      </w:r>
      <w:r w:rsidR="005248F5" w:rsidRPr="00CA6CCC">
        <w:t xml:space="preserve">редставленные в электронном виде документы содержат повреждения, наличие </w:t>
      </w:r>
      <w:r w:rsidR="005248F5" w:rsidRPr="00CA6CCC">
        <w:lastRenderedPageBreak/>
        <w:t>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F97FD9" w:rsidRDefault="00F97FD9" w:rsidP="00F97FD9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7)</w:t>
      </w:r>
      <w:r>
        <w:tab/>
        <w:t>з</w:t>
      </w:r>
      <w:r w:rsidR="005248F5" w:rsidRPr="00CA6CCC">
        <w:t>аявление и документы, необходимые для предоставления услуги, поданы в электронной форме с нарушением требований, установленных нормативными правовыми актами;</w:t>
      </w:r>
    </w:p>
    <w:p w:rsidR="00AA5749" w:rsidRDefault="00F97FD9" w:rsidP="00AA5749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8)</w:t>
      </w:r>
      <w:r>
        <w:tab/>
        <w:t>в</w:t>
      </w:r>
      <w:r w:rsidR="005248F5" w:rsidRPr="00CA6CCC">
        <w:t>ыявлено несоблюдение установленных статье</w:t>
      </w:r>
      <w:r w:rsidR="00AA5749">
        <w:t>й 11 Федерального закона от 06.04.</w:t>
      </w:r>
      <w:r w:rsidR="005248F5" w:rsidRPr="00CA6CCC">
        <w:t>2011 № 63-ФЗ «Об электронной подписи» условий признания действительности усиленной квалифицированной электронной подписи.</w:t>
      </w:r>
    </w:p>
    <w:p w:rsidR="00F7746F" w:rsidRDefault="00AA5749" w:rsidP="00F7746F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26.</w:t>
      </w:r>
      <w:r>
        <w:tab/>
      </w:r>
      <w:r w:rsidR="005248F5" w:rsidRPr="00CA6CCC">
        <w:t xml:space="preserve">Решение об отказе в приеме документов, по основаниям, указанным в </w:t>
      </w:r>
      <w:r w:rsidR="00303CEC">
        <w:t>части 25 статьи 2</w:t>
      </w:r>
      <w:r w:rsidR="005248F5" w:rsidRPr="00CA6CCC">
        <w:t xml:space="preserve"> Административного регламента, оформляется по форме согласно Приложению 2 к Административному регламенту.</w:t>
      </w:r>
    </w:p>
    <w:p w:rsidR="00F7746F" w:rsidRDefault="00F7746F" w:rsidP="00F7746F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27.</w:t>
      </w:r>
      <w:r>
        <w:tab/>
      </w:r>
      <w:proofErr w:type="gramStart"/>
      <w:r w:rsidR="005248F5" w:rsidRPr="00CA6CCC">
        <w:t xml:space="preserve">Решение об отказе в приеме документов, по основаниям, указанным в </w:t>
      </w:r>
      <w:r w:rsidR="00303CEC">
        <w:t>части 25 статьи 2</w:t>
      </w:r>
      <w:r w:rsidR="005248F5" w:rsidRPr="00CA6CCC">
        <w:t xml:space="preserve"> Административного регламента, направляется заявителю способом, определенным заявителем в заявлении о предоставлении разрешения 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заявления, или уполномоченный орган государственной власти, орган местного</w:t>
      </w:r>
      <w:proofErr w:type="gramEnd"/>
      <w:r w:rsidR="005248F5" w:rsidRPr="00CA6CCC">
        <w:t xml:space="preserve"> самоуправления, организацию.</w:t>
      </w:r>
    </w:p>
    <w:p w:rsidR="00B90BE9" w:rsidRDefault="00F7746F" w:rsidP="00B90BE9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28.</w:t>
      </w:r>
      <w:r>
        <w:tab/>
      </w:r>
      <w:r w:rsidR="005248F5" w:rsidRPr="00CA6CCC">
        <w:t xml:space="preserve">Отказ в приеме документов, по основаниям, указанным в пункте </w:t>
      </w:r>
      <w:r w:rsidR="00303CEC">
        <w:t xml:space="preserve">части 25 статьи 2 </w:t>
      </w:r>
      <w:r w:rsidR="005248F5" w:rsidRPr="00CA6CCC">
        <w:t xml:space="preserve">Административного регламента, не препятствует повторному обращению заявителя в </w:t>
      </w:r>
      <w:r w:rsidR="00EE374C">
        <w:t>Уполномоченный орган</w:t>
      </w:r>
      <w:r w:rsidR="00EE374C" w:rsidRPr="00CA6CCC">
        <w:t xml:space="preserve"> </w:t>
      </w:r>
      <w:r w:rsidR="005248F5" w:rsidRPr="00CA6CCC">
        <w:t>за получением услуги.</w:t>
      </w:r>
    </w:p>
    <w:p w:rsidR="00B90BE9" w:rsidRDefault="00B90BE9" w:rsidP="00B90BE9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29.</w:t>
      </w:r>
      <w:r>
        <w:tab/>
      </w:r>
      <w:r w:rsidR="005248F5" w:rsidRPr="00CA6CCC">
        <w:t>Оснований для приостановления предоставления услуги н</w:t>
      </w:r>
      <w:r>
        <w:t>е</w:t>
      </w:r>
      <w:r w:rsidR="005248F5" w:rsidRPr="00CA6CCC">
        <w:t xml:space="preserve"> предусмотрено.</w:t>
      </w:r>
    </w:p>
    <w:p w:rsidR="00B90BE9" w:rsidRDefault="00B90BE9" w:rsidP="00B90BE9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30.</w:t>
      </w:r>
      <w:r>
        <w:tab/>
      </w:r>
      <w:r w:rsidR="005248F5" w:rsidRPr="00B90BE9">
        <w:t>Основания для отказа в предоставлении услуги</w:t>
      </w:r>
      <w:r>
        <w:t>:</w:t>
      </w:r>
    </w:p>
    <w:p w:rsidR="00B90BE9" w:rsidRDefault="00B90BE9" w:rsidP="00B90BE9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1)</w:t>
      </w:r>
      <w:r>
        <w:tab/>
        <w:t>п</w:t>
      </w:r>
      <w:r w:rsidR="005248F5" w:rsidRPr="00CA6CCC">
        <w:t xml:space="preserve">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</w:t>
      </w:r>
      <w:proofErr w:type="gramStart"/>
      <w:r w:rsidR="005248F5" w:rsidRPr="00CA6CCC">
        <w:t>необходимых</w:t>
      </w:r>
      <w:proofErr w:type="gramEnd"/>
      <w:r w:rsidR="005248F5" w:rsidRPr="00CA6CCC">
        <w:t xml:space="preserve"> для предоставления услуги;</w:t>
      </w:r>
    </w:p>
    <w:p w:rsidR="00B90BE9" w:rsidRDefault="00B90BE9" w:rsidP="00B90BE9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2)</w:t>
      </w:r>
      <w:r>
        <w:tab/>
        <w:t>н</w:t>
      </w:r>
      <w:r w:rsidR="005248F5" w:rsidRPr="00CA6CCC">
        <w:t>есоответствие проекта производства работ требованиям, установленным нормативными правовыми актами;</w:t>
      </w:r>
    </w:p>
    <w:p w:rsidR="00B90BE9" w:rsidRDefault="00B90BE9" w:rsidP="00B90BE9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3)</w:t>
      </w:r>
      <w:r>
        <w:tab/>
        <w:t>н</w:t>
      </w:r>
      <w:r w:rsidR="005248F5" w:rsidRPr="00CA6CCC">
        <w:t>евозможность выполнения работ в заявленные сроки;</w:t>
      </w:r>
    </w:p>
    <w:p w:rsidR="00B90BE9" w:rsidRDefault="00B90BE9" w:rsidP="00B90BE9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4)</w:t>
      </w:r>
      <w:r>
        <w:tab/>
        <w:t>у</w:t>
      </w:r>
      <w:r w:rsidR="005248F5" w:rsidRPr="00CA6CCC">
        <w:t xml:space="preserve">становлены факты нарушений при проведении земляных работ в соответствии с выданным разрешением </w:t>
      </w:r>
      <w:r>
        <w:t>на осуществление земляных работ;</w:t>
      </w:r>
    </w:p>
    <w:p w:rsidR="00B90BE9" w:rsidRDefault="00B90BE9" w:rsidP="00B90BE9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5)</w:t>
      </w:r>
      <w:r>
        <w:tab/>
        <w:t xml:space="preserve"> н</w:t>
      </w:r>
      <w:r w:rsidR="005248F5" w:rsidRPr="00CA6CCC">
        <w:t>аличие противоречивых сведений в заявлении о предоставлении услуги и приложенных к нему документах.</w:t>
      </w:r>
    </w:p>
    <w:p w:rsidR="00B90BE9" w:rsidRDefault="00B90BE9" w:rsidP="00B90BE9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31.</w:t>
      </w:r>
      <w:r>
        <w:tab/>
      </w:r>
      <w:r w:rsidR="005248F5" w:rsidRPr="00CA6CCC">
        <w:t>Отказ от предоставления Муниципальной услуги не препятствует повторному обращению Заявителя в Администрацию за предоставлением Муниципальной услуги.</w:t>
      </w:r>
    </w:p>
    <w:p w:rsidR="00B90BE9" w:rsidRDefault="00B90BE9" w:rsidP="00B90BE9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32.</w:t>
      </w:r>
      <w:r>
        <w:tab/>
      </w:r>
      <w:r w:rsidR="005248F5" w:rsidRPr="00CA6CCC">
        <w:t>Муниципальная услуга предоставляется бесплатно.</w:t>
      </w:r>
    </w:p>
    <w:p w:rsidR="00B90BE9" w:rsidRDefault="00B90BE9" w:rsidP="00B90BE9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33.</w:t>
      </w:r>
      <w:r>
        <w:tab/>
      </w:r>
      <w:r w:rsidR="005248F5" w:rsidRPr="00CA6CCC">
        <w:t>Услуги, необходимые и обязательные для предоставления Муниципальной услуги, отсутствуют.</w:t>
      </w:r>
    </w:p>
    <w:p w:rsidR="008A734D" w:rsidRDefault="00B90BE9" w:rsidP="008A734D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34.</w:t>
      </w:r>
      <w:r>
        <w:tab/>
        <w:t>Уполномоченный орган</w:t>
      </w:r>
      <w:r w:rsidR="005248F5" w:rsidRPr="00CA6CCC">
        <w:t xml:space="preserve"> обеспечивает предоставление Муниципальной услуги в электронной форме посредством </w:t>
      </w:r>
      <w:r w:rsidR="00341C43" w:rsidRPr="00D26276">
        <w:t>Един</w:t>
      </w:r>
      <w:r w:rsidR="00341C43">
        <w:t>ого</w:t>
      </w:r>
      <w:r w:rsidR="00341C43" w:rsidRPr="00D26276">
        <w:t xml:space="preserve"> портал</w:t>
      </w:r>
      <w:r w:rsidR="00341C43">
        <w:t>а</w:t>
      </w:r>
      <w:r w:rsidR="005248F5" w:rsidRPr="00CA6CCC">
        <w:t xml:space="preserve">, а также в иных формах по выбору </w:t>
      </w:r>
      <w:r w:rsidR="00136430">
        <w:t>з</w:t>
      </w:r>
      <w:r w:rsidR="005248F5" w:rsidRPr="00CA6CCC">
        <w:t>аявителя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8A734D" w:rsidRDefault="008A734D" w:rsidP="008A734D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35.</w:t>
      </w:r>
      <w:r>
        <w:tab/>
      </w:r>
      <w:r w:rsidR="005248F5" w:rsidRPr="00CA6CCC">
        <w:t xml:space="preserve">Для получения Муниципальной услуги в электронной форме </w:t>
      </w:r>
      <w:r w:rsidR="00136430">
        <w:t>з</w:t>
      </w:r>
      <w:r w:rsidR="005248F5" w:rsidRPr="00CA6CCC">
        <w:t xml:space="preserve">аявитель авторизуется на </w:t>
      </w:r>
      <w:r w:rsidR="00341C43" w:rsidRPr="00D26276">
        <w:t>Един</w:t>
      </w:r>
      <w:r w:rsidR="00341C43">
        <w:t>ом</w:t>
      </w:r>
      <w:r w:rsidR="00341C43" w:rsidRPr="00D26276">
        <w:t xml:space="preserve"> портал</w:t>
      </w:r>
      <w:r w:rsidR="00341C43">
        <w:t>е</w:t>
      </w:r>
      <w:r w:rsidR="005248F5" w:rsidRPr="00CA6CCC">
        <w:t xml:space="preserve"> посредством подтвержденной учетной записи Единой системы идентификац</w:t>
      </w:r>
      <w:proofErr w:type="gramStart"/>
      <w:r w:rsidR="005248F5" w:rsidRPr="00CA6CCC">
        <w:t>ии и ау</w:t>
      </w:r>
      <w:proofErr w:type="gramEnd"/>
      <w:r w:rsidR="005248F5" w:rsidRPr="00CA6CCC">
        <w:t>тентификации (далее - ЕСИА), затем заполняет Заявление с использованием специальной интерактивной формы.</w:t>
      </w:r>
    </w:p>
    <w:p w:rsidR="008A734D" w:rsidRDefault="008A734D" w:rsidP="008A734D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36.</w:t>
      </w:r>
      <w:r>
        <w:tab/>
      </w:r>
      <w:proofErr w:type="gramStart"/>
      <w:r w:rsidR="005248F5" w:rsidRPr="00CA6CCC">
        <w:t xml:space="preserve">Заполненное Заявление отправляется </w:t>
      </w:r>
      <w:r w:rsidR="00136430">
        <w:t>з</w:t>
      </w:r>
      <w:r w:rsidR="005248F5" w:rsidRPr="00CA6CCC">
        <w:t xml:space="preserve">аявителем вместе с прикрепленными электронными образами обязательных документов, указанными </w:t>
      </w:r>
      <w:r w:rsidR="005248F5" w:rsidRPr="00303CEC">
        <w:t xml:space="preserve">в </w:t>
      </w:r>
      <w:r w:rsidR="00303CEC">
        <w:t>части 19 статьи 2</w:t>
      </w:r>
      <w:r w:rsidR="005248F5" w:rsidRPr="00CA6CCC">
        <w:t xml:space="preserve"> Административного регламента, необходимых для предоставления Муниципальной услуги, в Администрацию.</w:t>
      </w:r>
      <w:proofErr w:type="gramEnd"/>
      <w:r w:rsidR="005248F5" w:rsidRPr="00CA6CCC">
        <w:t xml:space="preserve"> При авторизации в ЕСИА Заявление считается подписанным простой электронной подписью </w:t>
      </w:r>
      <w:r w:rsidR="00136430">
        <w:t>з</w:t>
      </w:r>
      <w:r w:rsidR="005248F5" w:rsidRPr="00CA6CCC">
        <w:t xml:space="preserve">аявителя, представителя </w:t>
      </w:r>
      <w:r w:rsidR="00136430">
        <w:t>з</w:t>
      </w:r>
      <w:r w:rsidR="005248F5" w:rsidRPr="00CA6CCC">
        <w:t xml:space="preserve">аявителя, уполномоченного на подписание </w:t>
      </w:r>
      <w:r w:rsidR="005248F5" w:rsidRPr="00CA6CCC">
        <w:lastRenderedPageBreak/>
        <w:t>Заявления.</w:t>
      </w:r>
    </w:p>
    <w:p w:rsidR="008A734D" w:rsidRDefault="008A734D" w:rsidP="008A734D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37.</w:t>
      </w:r>
      <w:r>
        <w:tab/>
      </w:r>
      <w:r w:rsidR="005248F5" w:rsidRPr="00CA6CCC">
        <w:t xml:space="preserve">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</w:t>
      </w:r>
      <w:r w:rsidR="001A46D6">
        <w:t>з</w:t>
      </w:r>
      <w:r w:rsidR="005248F5" w:rsidRPr="00CA6CCC">
        <w:t xml:space="preserve">аявителя на </w:t>
      </w:r>
      <w:r w:rsidR="00341C43" w:rsidRPr="00D26276">
        <w:t>Един</w:t>
      </w:r>
      <w:r w:rsidR="00341C43">
        <w:t>ом</w:t>
      </w:r>
      <w:r w:rsidR="00341C43" w:rsidRPr="00D26276">
        <w:t xml:space="preserve"> портал</w:t>
      </w:r>
      <w:r w:rsidR="00341C43">
        <w:t>е</w:t>
      </w:r>
      <w:r w:rsidR="005248F5" w:rsidRPr="00CA6CCC">
        <w:t>.</w:t>
      </w:r>
    </w:p>
    <w:p w:rsidR="008A734D" w:rsidRPr="008A734D" w:rsidRDefault="008A734D" w:rsidP="008A734D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38.</w:t>
      </w:r>
      <w:r>
        <w:tab/>
      </w:r>
      <w:proofErr w:type="gramStart"/>
      <w:r w:rsidR="005248F5" w:rsidRPr="00CA6CCC">
        <w:t xml:space="preserve">Решение о предоставлении Муниципальной услуги принимается </w:t>
      </w:r>
      <w:r w:rsidR="00EE374C">
        <w:t>Уполномоченным органом</w:t>
      </w:r>
      <w:r w:rsidR="00EE374C" w:rsidRPr="00CA6CCC">
        <w:t xml:space="preserve"> </w:t>
      </w:r>
      <w:r w:rsidR="005248F5" w:rsidRPr="00CA6CCC">
        <w:t xml:space="preserve">на основании электронных образов документов, представленных </w:t>
      </w:r>
      <w:r w:rsidR="001A46D6">
        <w:t>з</w:t>
      </w:r>
      <w:r w:rsidR="005248F5" w:rsidRPr="00CA6CCC">
        <w:t xml:space="preserve">аявителем, сведений, а также сведений, полученных </w:t>
      </w:r>
      <w:r w:rsidR="00EE374C">
        <w:t>Уполномоченным органом</w:t>
      </w:r>
      <w:r w:rsidR="00EE374C" w:rsidRPr="00CA6CCC">
        <w:t xml:space="preserve"> </w:t>
      </w:r>
      <w:r w:rsidR="005248F5" w:rsidRPr="00CA6CCC">
        <w:t xml:space="preserve">посредством межведомственного электронного взаимодействия, а также сведений и информации на бумажном носителе посредством личного обращения в </w:t>
      </w:r>
      <w:r w:rsidR="00EE374C">
        <w:t>Уполномоченный орган</w:t>
      </w:r>
      <w:r w:rsidR="005248F5" w:rsidRPr="00CA6CCC">
        <w:t>, в том числе через многофункциональный центр в соответствии с соглашением о взаимодействии между многофункциональным центром и Администрацией, заключенным в соответствии</w:t>
      </w:r>
      <w:proofErr w:type="gramEnd"/>
      <w:r w:rsidR="005248F5" w:rsidRPr="00CA6CCC">
        <w:t xml:space="preserve"> с постановлением Правительства Российской Федерации от 27.09.2011 №</w:t>
      </w:r>
      <w:r w:rsidR="00AB1E01">
        <w:t xml:space="preserve"> </w:t>
      </w:r>
      <w:r w:rsidR="005248F5" w:rsidRPr="00CA6CCC">
        <w:t>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либо посредством почтового отправления с уведомлением о вручении.</w:t>
      </w:r>
    </w:p>
    <w:p w:rsidR="008A734D" w:rsidRDefault="008A734D" w:rsidP="008A734D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8A734D">
        <w:t>39.</w:t>
      </w:r>
      <w:r w:rsidRPr="008A734D">
        <w:tab/>
      </w:r>
      <w:r w:rsidR="005248F5" w:rsidRPr="00CA6CCC">
        <w:t xml:space="preserve">Заявитель уведомляется о ходе рассмотрения и готовности результата предоставления Муниципальной услуги </w:t>
      </w:r>
      <w:r>
        <w:t>ч</w:t>
      </w:r>
      <w:r w:rsidR="005248F5" w:rsidRPr="00CA6CCC">
        <w:t xml:space="preserve">ерез личный кабинет на </w:t>
      </w:r>
      <w:r w:rsidR="00341C43" w:rsidRPr="00D26276">
        <w:t>Един</w:t>
      </w:r>
      <w:r w:rsidR="00341C43">
        <w:t>ом</w:t>
      </w:r>
      <w:r w:rsidR="00341C43" w:rsidRPr="00D26276">
        <w:t xml:space="preserve"> портал</w:t>
      </w:r>
      <w:r w:rsidR="00341C43">
        <w:t>е</w:t>
      </w:r>
      <w:r>
        <w:t>.</w:t>
      </w:r>
    </w:p>
    <w:p w:rsidR="008A734D" w:rsidRDefault="008A734D" w:rsidP="008A734D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40.</w:t>
      </w:r>
      <w:r>
        <w:tab/>
      </w:r>
      <w:r w:rsidR="005248F5" w:rsidRPr="00CA6CCC">
        <w:t>Заявитель может самостоятельно получить информацию о готовности результата предоставления Муниципальной услуги посредством:</w:t>
      </w:r>
    </w:p>
    <w:p w:rsidR="008A734D" w:rsidRDefault="008A734D" w:rsidP="008A734D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1)</w:t>
      </w:r>
      <w:r>
        <w:tab/>
      </w:r>
      <w:r w:rsidR="005248F5" w:rsidRPr="00CA6CCC">
        <w:t>сервиса</w:t>
      </w:r>
      <w:r w:rsidR="00341C43" w:rsidRPr="00341C43">
        <w:t xml:space="preserve"> </w:t>
      </w:r>
      <w:r w:rsidR="00341C43" w:rsidRPr="00D26276">
        <w:t>Един</w:t>
      </w:r>
      <w:r w:rsidR="00AB1E01">
        <w:t>ого</w:t>
      </w:r>
      <w:r w:rsidR="00341C43" w:rsidRPr="00D26276">
        <w:t xml:space="preserve"> портал</w:t>
      </w:r>
      <w:r w:rsidR="00AB1E01">
        <w:t>а</w:t>
      </w:r>
      <w:r w:rsidR="00341C43" w:rsidRPr="00CA6CCC">
        <w:t xml:space="preserve"> </w:t>
      </w:r>
      <w:r w:rsidR="005248F5" w:rsidRPr="00CA6CCC">
        <w:t>«Узнать статус заявления»;</w:t>
      </w:r>
    </w:p>
    <w:p w:rsidR="008A734D" w:rsidRDefault="008A734D" w:rsidP="008A734D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2)</w:t>
      </w:r>
      <w:r>
        <w:tab/>
      </w:r>
      <w:r w:rsidR="005248F5" w:rsidRPr="00CA6CCC">
        <w:t>по телефону.</w:t>
      </w:r>
    </w:p>
    <w:p w:rsidR="008A734D" w:rsidRDefault="008A734D" w:rsidP="008A734D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41.</w:t>
      </w:r>
      <w:r>
        <w:tab/>
      </w:r>
      <w:r w:rsidR="005248F5" w:rsidRPr="00CA6CCC">
        <w:t>Способы получения результата Муниципальной услуги:</w:t>
      </w:r>
    </w:p>
    <w:p w:rsidR="008A734D" w:rsidRDefault="008A734D" w:rsidP="008A734D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1)</w:t>
      </w:r>
      <w:r>
        <w:tab/>
      </w:r>
      <w:r w:rsidR="005248F5" w:rsidRPr="00CA6CCC">
        <w:t xml:space="preserve">через Личный кабинет на </w:t>
      </w:r>
      <w:r w:rsidR="00AB1E01" w:rsidRPr="00D26276">
        <w:t>Един</w:t>
      </w:r>
      <w:r w:rsidR="00AB1E01">
        <w:t>ом</w:t>
      </w:r>
      <w:r w:rsidR="00AB1E01" w:rsidRPr="00D26276">
        <w:t xml:space="preserve"> портал</w:t>
      </w:r>
      <w:r w:rsidR="00AB1E01">
        <w:t>е</w:t>
      </w:r>
      <w:r w:rsidR="005248F5" w:rsidRPr="00CA6CCC">
        <w:t xml:space="preserve"> в форме электронного документа, подписанного усиленной электронной цифровой подписью уполномоченного должностного лица Администрации.</w:t>
      </w:r>
    </w:p>
    <w:p w:rsidR="00871FA8" w:rsidRDefault="008A734D" w:rsidP="00871FA8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proofErr w:type="gramStart"/>
      <w:r>
        <w:t>2)</w:t>
      </w:r>
      <w:r>
        <w:tab/>
        <w:t>з</w:t>
      </w:r>
      <w:r w:rsidR="005248F5" w:rsidRPr="00CA6CCC">
        <w:t>аявителю обеспечена возможность получения результата предоставления</w:t>
      </w:r>
      <w:r>
        <w:t xml:space="preserve"> </w:t>
      </w:r>
      <w:r w:rsidR="005248F5" w:rsidRPr="00CA6CCC">
        <w:t>Муниципальной услуги на бумажном носителе при личном обращении в уполномоченный орган местного самоуправления, а также через многофункциональный центр в соответствии с соглашением о взаимодействии между многофункциональным центром и Администрацией, заключенным в соответствии с постановлением Правительства Российской Федерации от 27.09.2011</w:t>
      </w:r>
      <w:r w:rsidR="00871FA8">
        <w:t xml:space="preserve"> </w:t>
      </w:r>
      <w:r w:rsidR="005248F5" w:rsidRPr="00CA6CCC">
        <w:t>№</w:t>
      </w:r>
      <w:r w:rsidR="00303CEC">
        <w:t xml:space="preserve"> </w:t>
      </w:r>
      <w:r w:rsidR="005248F5" w:rsidRPr="00CA6CCC">
        <w:t>797 «О взаимодействии между многофункциональными центрами предоставления государственных и муниципальных услуг и федеральными органами</w:t>
      </w:r>
      <w:proofErr w:type="gramEnd"/>
      <w:r w:rsidR="005248F5" w:rsidRPr="00CA6CCC">
        <w:t xml:space="preserve"> исполнительной власти, органами государственных внебюджетных фондов, органами государственной власти субъектов Российской Федерации, ор</w:t>
      </w:r>
      <w:r w:rsidR="00871FA8">
        <w:t>ганами местного самоуправления».</w:t>
      </w:r>
    </w:p>
    <w:p w:rsidR="00FD4C42" w:rsidRDefault="00871FA8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42.</w:t>
      </w:r>
      <w:r>
        <w:tab/>
      </w:r>
      <w:r w:rsidR="005248F5" w:rsidRPr="00CA6CCC">
        <w:t>Способ получения услуги определяется заявителем и указывается в заявлении.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4</w:t>
      </w:r>
      <w:r w:rsidR="00EE374C">
        <w:t>3</w:t>
      </w:r>
      <w:r>
        <w:t>.</w:t>
      </w:r>
      <w:r>
        <w:tab/>
      </w:r>
      <w:r w:rsidR="005248F5" w:rsidRPr="00CA6CCC">
        <w:t>Максимальный срок ожидания в очереди при личной подаче Заявления и при получении результата предоставления Муниципальной услуги не должен превышать 10 минут.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rFonts w:eastAsia="Tahoma" w:cs="Tahoma"/>
        </w:rPr>
      </w:pPr>
      <w:r>
        <w:t>4</w:t>
      </w:r>
      <w:r w:rsidR="00EE374C">
        <w:t>4</w:t>
      </w:r>
      <w:r>
        <w:t>.</w:t>
      </w:r>
      <w:r>
        <w:tab/>
      </w:r>
      <w:r w:rsidRPr="00A460BD">
        <w:rPr>
          <w:rFonts w:eastAsia="Tahoma" w:cs="Tahoma"/>
        </w:rPr>
        <w:t xml:space="preserve">Требования к помещениям, в которых предоставляется </w:t>
      </w:r>
      <w:bookmarkStart w:id="2" w:name="bookmark107"/>
      <w:r w:rsidRPr="00A460BD">
        <w:rPr>
          <w:rFonts w:eastAsia="Tahoma" w:cs="Tahoma"/>
        </w:rPr>
        <w:t>муниципальная услуга</w:t>
      </w:r>
      <w:bookmarkEnd w:id="2"/>
      <w:r>
        <w:rPr>
          <w:rFonts w:eastAsia="Tahoma" w:cs="Tahoma"/>
        </w:rPr>
        <w:t>: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1)</w:t>
      </w:r>
      <w:r w:rsidRPr="00FD4C42">
        <w:tab/>
        <w:t>местоположение административных зданий, в которых осуществляется прием заявлений о выдаче разрешения на строительство, заявлений о внесении изменений, уведомлений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транспорта;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2)</w:t>
      </w:r>
      <w:r w:rsidRPr="00FD4C42">
        <w:tab/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взимается;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lastRenderedPageBreak/>
        <w:t>3)</w:t>
      </w:r>
      <w:r w:rsidRPr="00FD4C42">
        <w:tab/>
      </w:r>
      <w:r w:rsidR="00303CEC">
        <w:t>д</w:t>
      </w:r>
      <w:r w:rsidR="00CF111F" w:rsidRPr="00B53591">
        <w:t>ля парковки специальных автотранспортных средств инвалидов на стоянке (парковке) выделяется не менее 10</w:t>
      </w:r>
      <w:r w:rsidR="00CF111F" w:rsidRPr="00CF111F">
        <w:t xml:space="preserve"> процентов </w:t>
      </w:r>
      <w:r w:rsidR="00CF111F" w:rsidRPr="00B53591">
        <w:t>мест (но не менее одного места) для бесплатной парковки транспортных средств, управляемых инвалидами I, II групп,</w:t>
      </w:r>
      <w:r w:rsidR="00CF111F" w:rsidRPr="00CF111F">
        <w:t xml:space="preserve"> и транспортных средств, перевозящих таких инвалидов и (или) детей-инвалидов. На граждан из числа инвалидов III группы распространяются нормы настоящей части в порядке, определяемом Правительством Российской Федерации.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</w:t>
      </w:r>
      <w:r w:rsidRPr="00FD4C42">
        <w:t>;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proofErr w:type="gramStart"/>
      <w:r w:rsidRPr="00FD4C42">
        <w:t>4)</w:t>
      </w:r>
      <w:r w:rsidRPr="00FD4C42">
        <w:tab/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муниципальной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  <w:proofErr w:type="gramEnd"/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4</w:t>
      </w:r>
      <w:r w:rsidR="00EE374C">
        <w:t>5</w:t>
      </w:r>
      <w:r w:rsidRPr="00FD4C42">
        <w:t>.</w:t>
      </w:r>
      <w:r w:rsidRPr="00FD4C42">
        <w:tab/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1)</w:t>
      </w:r>
      <w:r w:rsidRPr="00FD4C42">
        <w:tab/>
        <w:t>наименование;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2)</w:t>
      </w:r>
      <w:r w:rsidRPr="00FD4C42">
        <w:tab/>
        <w:t>местонахождение и юридический адрес;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3)</w:t>
      </w:r>
      <w:r w:rsidRPr="00FD4C42">
        <w:tab/>
        <w:t>режим работы;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4)</w:t>
      </w:r>
      <w:r w:rsidRPr="00FD4C42">
        <w:tab/>
        <w:t>график приема;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5)</w:t>
      </w:r>
      <w:r w:rsidRPr="00FD4C42">
        <w:tab/>
        <w:t>номера телефонов для справок.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4</w:t>
      </w:r>
      <w:r w:rsidR="00EE374C">
        <w:t>6</w:t>
      </w:r>
      <w:r w:rsidRPr="00FD4C42">
        <w:t>.</w:t>
      </w:r>
      <w:r w:rsidRPr="00FD4C42">
        <w:tab/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 xml:space="preserve">Помещения, в которых предоставляется муниципальная услуга, оснащаются: 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1)</w:t>
      </w:r>
      <w:r w:rsidRPr="00FD4C42">
        <w:tab/>
        <w:t>противопожарной системой и средствами пожаротушения;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2)</w:t>
      </w:r>
      <w:r w:rsidRPr="00FD4C42">
        <w:tab/>
        <w:t xml:space="preserve">системой оповещения о возникновении чрезвычайной ситуации; 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3)</w:t>
      </w:r>
      <w:r w:rsidRPr="00FD4C42">
        <w:tab/>
        <w:t>средствами оказания первой медицинской помощи;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4)</w:t>
      </w:r>
      <w:r w:rsidRPr="00FD4C42">
        <w:tab/>
        <w:t>туалетными комнатами для посетителей.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4</w:t>
      </w:r>
      <w:r w:rsidR="00EE374C">
        <w:t>7</w:t>
      </w:r>
      <w:r w:rsidRPr="00FD4C42">
        <w:t>.</w:t>
      </w:r>
      <w:r w:rsidRPr="00FD4C42">
        <w:tab/>
        <w:t>Место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Место для заполнения заявлений о выдаче разрешения на строительство, заявлений о внесении изменений, уведомлений оборудуются стульями, столами (стойками), бланками заявлений о выдаче разрешения на строительство, заявлений о внесении изменений, уведомлений, письменными принадлежностями.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Место приема заявителей оборудуются информационными табличками (вывесками) с указанием: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1)</w:t>
      </w:r>
      <w:r w:rsidRPr="00FD4C42">
        <w:tab/>
        <w:t>номера кабинета и наименования отдела;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2)</w:t>
      </w:r>
      <w:r w:rsidRPr="00FD4C42">
        <w:tab/>
        <w:t>фамилии, имени и отчества (последнее - при наличии), должности ответстве</w:t>
      </w:r>
      <w:r>
        <w:t>нного лица за прием документов;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3)</w:t>
      </w:r>
      <w:r w:rsidRPr="00FD4C42">
        <w:tab/>
        <w:t>графика приема заявителей.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4</w:t>
      </w:r>
      <w:r w:rsidR="00EE374C">
        <w:t>8</w:t>
      </w:r>
      <w:r w:rsidRPr="00FD4C42">
        <w:t>.</w:t>
      </w:r>
      <w:r w:rsidRPr="00FD4C42">
        <w:tab/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4</w:t>
      </w:r>
      <w:r w:rsidR="00EE374C">
        <w:t>9</w:t>
      </w:r>
      <w:r w:rsidRPr="00FD4C42">
        <w:t>.</w:t>
      </w:r>
      <w:r w:rsidRPr="00FD4C42">
        <w:tab/>
        <w:t>При предоставлении муниципальной услуги инвалидам обеспечиваются: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1)</w:t>
      </w:r>
      <w:r w:rsidRPr="00FD4C42">
        <w:tab/>
        <w:t xml:space="preserve">возможность беспрепятственного доступа к объекту (зданию, помещению), в </w:t>
      </w:r>
      <w:r w:rsidRPr="00FD4C42">
        <w:lastRenderedPageBreak/>
        <w:t>котором предоставляется муниципальная услуга;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2)</w:t>
      </w:r>
      <w:r w:rsidRPr="00FD4C42">
        <w:tab/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3)</w:t>
      </w:r>
      <w:r w:rsidRPr="00FD4C42">
        <w:tab/>
        <w:t>сопровождение инвалидов, имеющих стойкие расстройства функции зрения и самостоятельного передвижения;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4)</w:t>
      </w:r>
      <w:r w:rsidRPr="00FD4C42">
        <w:tab/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услуге с учетом ограничений их жизнедеятельности;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5)</w:t>
      </w:r>
      <w:r w:rsidRPr="00FD4C42">
        <w:tab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</w:t>
      </w:r>
      <w:r>
        <w:t>льефно-точечным шрифтом Брайля;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6)</w:t>
      </w:r>
      <w:r w:rsidRPr="00FD4C42">
        <w:tab/>
        <w:t xml:space="preserve">допуск </w:t>
      </w:r>
      <w:proofErr w:type="spellStart"/>
      <w:r w:rsidRPr="00FD4C42">
        <w:t>сурдопереводчика</w:t>
      </w:r>
      <w:proofErr w:type="spellEnd"/>
      <w:r w:rsidRPr="00FD4C42">
        <w:t xml:space="preserve"> и </w:t>
      </w:r>
      <w:proofErr w:type="spellStart"/>
      <w:r w:rsidRPr="00FD4C42">
        <w:t>тифлосурдопереводчика</w:t>
      </w:r>
      <w:proofErr w:type="spellEnd"/>
      <w:r w:rsidRPr="00FD4C42">
        <w:t>;</w:t>
      </w:r>
    </w:p>
    <w:p w:rsidR="00FD4C42" w:rsidRDefault="00FD4C42" w:rsidP="00FD4C42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FD4C42">
        <w:t>7)</w:t>
      </w:r>
      <w:r w:rsidRPr="00FD4C42">
        <w:tab/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муниципальные услуги;</w:t>
      </w:r>
    </w:p>
    <w:p w:rsidR="00233A05" w:rsidRDefault="00FD4C42" w:rsidP="00233A05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rFonts w:eastAsia="Tahoma" w:cs="Tahoma"/>
        </w:rPr>
      </w:pPr>
      <w:r w:rsidRPr="00886BE3">
        <w:rPr>
          <w:rFonts w:eastAsia="Tahoma" w:cs="Tahoma"/>
        </w:rPr>
        <w:t>8)</w:t>
      </w:r>
      <w:r w:rsidRPr="00886BE3">
        <w:rPr>
          <w:rFonts w:eastAsia="Tahoma" w:cs="Tahoma"/>
        </w:rPr>
        <w:tab/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233A05" w:rsidRDefault="00EE374C" w:rsidP="00233A05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rFonts w:eastAsia="Tahoma" w:cs="Tahoma"/>
        </w:rPr>
      </w:pPr>
      <w:r>
        <w:rPr>
          <w:rFonts w:eastAsia="Tahoma" w:cs="Tahoma"/>
        </w:rPr>
        <w:t>50</w:t>
      </w:r>
      <w:r w:rsidR="00233A05">
        <w:rPr>
          <w:rFonts w:eastAsia="Tahoma" w:cs="Tahoma"/>
        </w:rPr>
        <w:t>.</w:t>
      </w:r>
      <w:r w:rsidR="00233A05">
        <w:rPr>
          <w:rFonts w:eastAsia="Tahoma" w:cs="Tahoma"/>
        </w:rPr>
        <w:tab/>
      </w:r>
      <w:r w:rsidR="005248F5" w:rsidRPr="00233A05">
        <w:rPr>
          <w:rFonts w:eastAsia="Tahoma" w:cs="Tahoma"/>
        </w:rPr>
        <w:t>Показатели доступности и качества Муниципальной услуги</w:t>
      </w:r>
    </w:p>
    <w:p w:rsidR="00741FF7" w:rsidRPr="00233A05" w:rsidRDefault="00233A05" w:rsidP="00233A05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rFonts w:eastAsia="Tahoma" w:cs="Tahoma"/>
        </w:rPr>
      </w:pPr>
      <w:r>
        <w:rPr>
          <w:rFonts w:eastAsia="Tahoma" w:cs="Tahoma"/>
        </w:rPr>
        <w:t>1</w:t>
      </w:r>
      <w:r w:rsidR="005248F5" w:rsidRPr="00233A05">
        <w:rPr>
          <w:rFonts w:eastAsia="Tahoma" w:cs="Tahoma"/>
        </w:rPr>
        <w:t>)</w:t>
      </w:r>
      <w:r w:rsidR="005248F5" w:rsidRPr="00233A05">
        <w:rPr>
          <w:rFonts w:eastAsia="Tahoma" w:cs="Tahoma"/>
        </w:rPr>
        <w:tab/>
      </w:r>
      <w:r>
        <w:rPr>
          <w:rFonts w:eastAsia="Tahoma" w:cs="Tahoma"/>
        </w:rPr>
        <w:t>н</w:t>
      </w:r>
      <w:r w:rsidR="005248F5" w:rsidRPr="00233A05">
        <w:rPr>
          <w:rFonts w:eastAsia="Tahoma" w:cs="Tahoma"/>
        </w:rPr>
        <w:t>аличие полной и понятной информации о порядке, сроках и ходе предоставления государственной услуги в информационно-телекоммуникационных сетях</w:t>
      </w:r>
      <w:r>
        <w:rPr>
          <w:rFonts w:eastAsia="Tahoma" w:cs="Tahoma"/>
        </w:rPr>
        <w:t xml:space="preserve"> </w:t>
      </w:r>
      <w:r w:rsidR="005248F5" w:rsidRPr="00233A05">
        <w:rPr>
          <w:rFonts w:eastAsia="Tahoma" w:cs="Tahoma"/>
        </w:rPr>
        <w:t>общего пользования (в том числе в сети «Интернет»), средствах массовой информации;</w:t>
      </w:r>
    </w:p>
    <w:p w:rsidR="00741FF7" w:rsidRPr="00233A05" w:rsidRDefault="00233A05" w:rsidP="00233A05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rFonts w:eastAsia="Tahoma" w:cs="Tahoma"/>
        </w:rPr>
      </w:pPr>
      <w:r>
        <w:rPr>
          <w:rFonts w:eastAsia="Tahoma" w:cs="Tahoma"/>
        </w:rPr>
        <w:t>2</w:t>
      </w:r>
      <w:r w:rsidR="005248F5" w:rsidRPr="00233A05">
        <w:rPr>
          <w:rFonts w:eastAsia="Tahoma" w:cs="Tahoma"/>
        </w:rPr>
        <w:t>)</w:t>
      </w:r>
      <w:r w:rsidR="005248F5" w:rsidRPr="00233A05">
        <w:rPr>
          <w:rFonts w:eastAsia="Tahoma" w:cs="Tahoma"/>
        </w:rPr>
        <w:tab/>
      </w:r>
      <w:r>
        <w:rPr>
          <w:rFonts w:eastAsia="Tahoma" w:cs="Tahoma"/>
        </w:rPr>
        <w:t>в</w:t>
      </w:r>
      <w:r w:rsidR="005248F5" w:rsidRPr="00233A05">
        <w:rPr>
          <w:rFonts w:eastAsia="Tahoma" w:cs="Tahoma"/>
        </w:rPr>
        <w:t xml:space="preserve">озможность выбора </w:t>
      </w:r>
      <w:r w:rsidR="001A46D6">
        <w:rPr>
          <w:rFonts w:eastAsia="Tahoma" w:cs="Tahoma"/>
        </w:rPr>
        <w:t>з</w:t>
      </w:r>
      <w:r w:rsidR="005248F5" w:rsidRPr="00233A05">
        <w:rPr>
          <w:rFonts w:eastAsia="Tahoma" w:cs="Tahoma"/>
        </w:rPr>
        <w:t>аявителем форм предоставления Муниципальной услуги;</w:t>
      </w:r>
    </w:p>
    <w:p w:rsidR="00741FF7" w:rsidRPr="00233A05" w:rsidRDefault="00233A05" w:rsidP="00233A05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rFonts w:eastAsia="Tahoma" w:cs="Tahoma"/>
        </w:rPr>
      </w:pPr>
      <w:r>
        <w:rPr>
          <w:rFonts w:eastAsia="Tahoma" w:cs="Tahoma"/>
        </w:rPr>
        <w:t>3</w:t>
      </w:r>
      <w:r w:rsidR="005248F5" w:rsidRPr="00233A05">
        <w:rPr>
          <w:rFonts w:eastAsia="Tahoma" w:cs="Tahoma"/>
        </w:rPr>
        <w:t>)</w:t>
      </w:r>
      <w:r w:rsidR="005248F5" w:rsidRPr="00233A05">
        <w:rPr>
          <w:rFonts w:eastAsia="Tahoma" w:cs="Tahoma"/>
        </w:rPr>
        <w:tab/>
        <w:t xml:space="preserve">возможность обращения за получением Муниципальной услуги в </w:t>
      </w:r>
      <w:r w:rsidR="00502CD4" w:rsidRPr="009266B6">
        <w:t>многофункциональн</w:t>
      </w:r>
      <w:r w:rsidR="00502CD4">
        <w:t>ом</w:t>
      </w:r>
      <w:r w:rsidR="00502CD4" w:rsidRPr="009266B6">
        <w:t xml:space="preserve"> центр</w:t>
      </w:r>
      <w:r w:rsidR="00502CD4">
        <w:t>е</w:t>
      </w:r>
      <w:r w:rsidR="005248F5" w:rsidRPr="00233A05">
        <w:rPr>
          <w:rFonts w:eastAsia="Tahoma" w:cs="Tahoma"/>
        </w:rPr>
        <w:t xml:space="preserve">, в том числе с использованием </w:t>
      </w:r>
      <w:r w:rsidR="00E80582" w:rsidRPr="00D26276">
        <w:t>Един</w:t>
      </w:r>
      <w:r w:rsidR="00E80582">
        <w:t>ого</w:t>
      </w:r>
      <w:r w:rsidR="00E80582" w:rsidRPr="00D26276">
        <w:t xml:space="preserve"> портал</w:t>
      </w:r>
      <w:r w:rsidR="00E80582">
        <w:t>а</w:t>
      </w:r>
      <w:r w:rsidR="005248F5" w:rsidRPr="00233A05">
        <w:rPr>
          <w:rFonts w:eastAsia="Tahoma" w:cs="Tahoma"/>
        </w:rPr>
        <w:t>;</w:t>
      </w:r>
    </w:p>
    <w:p w:rsidR="00741FF7" w:rsidRPr="00233A05" w:rsidRDefault="00233A05" w:rsidP="00233A05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rFonts w:eastAsia="Tahoma" w:cs="Tahoma"/>
        </w:rPr>
      </w:pPr>
      <w:r>
        <w:rPr>
          <w:rFonts w:eastAsia="Tahoma" w:cs="Tahoma"/>
        </w:rPr>
        <w:t>4</w:t>
      </w:r>
      <w:r w:rsidR="005248F5" w:rsidRPr="00233A05">
        <w:rPr>
          <w:rFonts w:eastAsia="Tahoma" w:cs="Tahoma"/>
        </w:rPr>
        <w:t>)</w:t>
      </w:r>
      <w:r w:rsidR="005248F5" w:rsidRPr="00233A05">
        <w:rPr>
          <w:rFonts w:eastAsia="Tahoma" w:cs="Tahoma"/>
        </w:rPr>
        <w:tab/>
        <w:t xml:space="preserve">возможность обращения за получением Муниципальной услуги в электронной форме, в том числе с использованием </w:t>
      </w:r>
      <w:r w:rsidR="00E80582" w:rsidRPr="00D26276">
        <w:t>Един</w:t>
      </w:r>
      <w:r w:rsidR="00E80582">
        <w:t>ого</w:t>
      </w:r>
      <w:r w:rsidR="00E80582" w:rsidRPr="00D26276">
        <w:t xml:space="preserve"> портал</w:t>
      </w:r>
      <w:r w:rsidR="00E80582">
        <w:t>а</w:t>
      </w:r>
      <w:r w:rsidR="005248F5" w:rsidRPr="00233A05">
        <w:rPr>
          <w:rFonts w:eastAsia="Tahoma" w:cs="Tahoma"/>
        </w:rPr>
        <w:t>;</w:t>
      </w:r>
    </w:p>
    <w:p w:rsidR="00741FF7" w:rsidRPr="00233A05" w:rsidRDefault="00233A05" w:rsidP="00233A05">
      <w:pPr>
        <w:pStyle w:val="21"/>
        <w:shd w:val="clear" w:color="auto" w:fill="auto"/>
        <w:tabs>
          <w:tab w:val="left" w:pos="1087"/>
          <w:tab w:val="left" w:pos="1134"/>
        </w:tabs>
        <w:spacing w:line="240" w:lineRule="auto"/>
        <w:ind w:firstLine="709"/>
        <w:jc w:val="both"/>
        <w:rPr>
          <w:rFonts w:eastAsia="Tahoma" w:cs="Tahoma"/>
        </w:rPr>
      </w:pPr>
      <w:r>
        <w:rPr>
          <w:rFonts w:eastAsia="Tahoma" w:cs="Tahoma"/>
        </w:rPr>
        <w:t>5</w:t>
      </w:r>
      <w:r w:rsidR="005248F5" w:rsidRPr="00233A05">
        <w:rPr>
          <w:rFonts w:eastAsia="Tahoma" w:cs="Tahoma"/>
        </w:rPr>
        <w:t>)</w:t>
      </w:r>
      <w:r w:rsidR="005248F5" w:rsidRPr="00233A05">
        <w:rPr>
          <w:rFonts w:eastAsia="Tahoma" w:cs="Tahoma"/>
        </w:rPr>
        <w:tab/>
        <w:t>доступность обращения за предоставлением Муниципальной услуги, в том числе для маломобильных групп населения;</w:t>
      </w:r>
    </w:p>
    <w:p w:rsidR="00741FF7" w:rsidRPr="00CA6CCC" w:rsidRDefault="00233A05" w:rsidP="00233A05">
      <w:pPr>
        <w:pStyle w:val="21"/>
        <w:shd w:val="clear" w:color="auto" w:fill="auto"/>
        <w:tabs>
          <w:tab w:val="left" w:pos="1134"/>
          <w:tab w:val="left" w:pos="1373"/>
        </w:tabs>
        <w:spacing w:line="240" w:lineRule="auto"/>
        <w:ind w:firstLine="709"/>
        <w:jc w:val="both"/>
      </w:pPr>
      <w:r>
        <w:rPr>
          <w:rFonts w:eastAsia="Tahoma" w:cs="Tahoma"/>
        </w:rPr>
        <w:t>6</w:t>
      </w:r>
      <w:r w:rsidR="005248F5" w:rsidRPr="00233A05">
        <w:rPr>
          <w:rFonts w:eastAsia="Tahoma" w:cs="Tahoma"/>
        </w:rPr>
        <w:t>)</w:t>
      </w:r>
      <w:r w:rsidR="005248F5" w:rsidRPr="00233A05">
        <w:rPr>
          <w:rFonts w:eastAsia="Tahoma" w:cs="Tahoma"/>
        </w:rPr>
        <w:tab/>
        <w:t>соблюдения установленного времени ожидания в очереди при подаче заявления и при получении результата предоставления</w:t>
      </w:r>
      <w:r w:rsidR="005248F5" w:rsidRPr="00CA6CCC">
        <w:t xml:space="preserve"> Муниципальной услуги;</w:t>
      </w:r>
    </w:p>
    <w:p w:rsidR="00741FF7" w:rsidRPr="00CA6CCC" w:rsidRDefault="00233A05" w:rsidP="00233A05">
      <w:pPr>
        <w:pStyle w:val="21"/>
        <w:shd w:val="clear" w:color="auto" w:fill="auto"/>
        <w:tabs>
          <w:tab w:val="left" w:pos="1087"/>
          <w:tab w:val="left" w:pos="1134"/>
        </w:tabs>
        <w:spacing w:line="240" w:lineRule="auto"/>
        <w:ind w:firstLine="709"/>
        <w:jc w:val="both"/>
      </w:pPr>
      <w:r>
        <w:t>7</w:t>
      </w:r>
      <w:r w:rsidR="005248F5" w:rsidRPr="00CA6CCC">
        <w:t>)</w:t>
      </w:r>
      <w:r w:rsidR="005248F5" w:rsidRPr="00CA6CCC">
        <w:tab/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741FF7" w:rsidRPr="00CA6CCC" w:rsidRDefault="00233A05" w:rsidP="00233A05">
      <w:pPr>
        <w:pStyle w:val="21"/>
        <w:shd w:val="clear" w:color="auto" w:fill="auto"/>
        <w:tabs>
          <w:tab w:val="left" w:pos="1087"/>
          <w:tab w:val="left" w:pos="1134"/>
        </w:tabs>
        <w:spacing w:line="240" w:lineRule="auto"/>
        <w:ind w:firstLine="709"/>
        <w:jc w:val="both"/>
      </w:pPr>
      <w:r>
        <w:t>8</w:t>
      </w:r>
      <w:r w:rsidR="005248F5" w:rsidRPr="00CA6CCC">
        <w:t>)</w:t>
      </w:r>
      <w:r w:rsidR="005248F5" w:rsidRPr="00CA6CCC">
        <w:tab/>
        <w:t xml:space="preserve">отсутствие обоснованных жалоб со стороны граждан по результатам предоставления Муниципальной услуги, в том числе с использованием </w:t>
      </w:r>
      <w:r w:rsidR="00E80582" w:rsidRPr="00D26276">
        <w:t>Един</w:t>
      </w:r>
      <w:r w:rsidR="00E80582">
        <w:t>ого</w:t>
      </w:r>
      <w:r w:rsidR="00E80582" w:rsidRPr="00D26276">
        <w:t xml:space="preserve"> портал</w:t>
      </w:r>
      <w:r w:rsidR="00E80582">
        <w:t>а</w:t>
      </w:r>
      <w:r w:rsidR="005248F5" w:rsidRPr="00CA6CCC">
        <w:t>;</w:t>
      </w:r>
    </w:p>
    <w:p w:rsidR="00741FF7" w:rsidRPr="00CA6CCC" w:rsidRDefault="00233A05" w:rsidP="00233A05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9</w:t>
      </w:r>
      <w:r w:rsidR="005248F5" w:rsidRPr="00CA6CCC">
        <w:t>)</w:t>
      </w:r>
      <w:r w:rsidR="005248F5" w:rsidRPr="00CA6CCC">
        <w:tab/>
        <w:t xml:space="preserve">предоставление возможности подачи заявления и документов (содержащихся в них сведений), необходимых для предоставления Муниципальной услуги, в форме электронного документа, в том числе е использованием </w:t>
      </w:r>
      <w:r w:rsidR="00E80582" w:rsidRPr="00D26276">
        <w:t>Един</w:t>
      </w:r>
      <w:r w:rsidR="00E80582">
        <w:t>ого</w:t>
      </w:r>
      <w:r w:rsidR="00E80582" w:rsidRPr="00D26276">
        <w:t xml:space="preserve"> портал</w:t>
      </w:r>
      <w:r w:rsidR="00E80582">
        <w:t>а</w:t>
      </w:r>
      <w:r w:rsidR="005248F5" w:rsidRPr="00CA6CCC">
        <w:t>;</w:t>
      </w:r>
    </w:p>
    <w:p w:rsidR="00233A05" w:rsidRDefault="00233A05" w:rsidP="00233A05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10</w:t>
      </w:r>
      <w:r w:rsidR="005248F5" w:rsidRPr="00CA6CCC">
        <w:t>)</w:t>
      </w:r>
      <w:r w:rsidR="005248F5" w:rsidRPr="00CA6CCC">
        <w:tab/>
        <w:t xml:space="preserve">предоставление возможности получения информации о ходе предоставления Муниципальной услуги, в том числе с использованием </w:t>
      </w:r>
      <w:r w:rsidR="00E80582" w:rsidRPr="00D26276">
        <w:t>Един</w:t>
      </w:r>
      <w:r w:rsidR="00E80582">
        <w:t>ого</w:t>
      </w:r>
      <w:r w:rsidR="00E80582" w:rsidRPr="00D26276">
        <w:t xml:space="preserve"> портал</w:t>
      </w:r>
      <w:r w:rsidR="00E80582">
        <w:t>а</w:t>
      </w:r>
      <w:r w:rsidR="005248F5" w:rsidRPr="00CA6CCC">
        <w:t>.</w:t>
      </w:r>
    </w:p>
    <w:p w:rsidR="00233A05" w:rsidRDefault="00233A05" w:rsidP="00233A05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5</w:t>
      </w:r>
      <w:r w:rsidR="00EE374C">
        <w:t>1</w:t>
      </w:r>
      <w:r>
        <w:t>.</w:t>
      </w:r>
      <w:r>
        <w:tab/>
      </w:r>
      <w:r w:rsidR="005248F5" w:rsidRPr="00CA6CCC">
        <w:t xml:space="preserve">В целях предоставления Муниципальной услуги, консультаций и информирования о ходе предоставления Муниципальной услуги осуществляется прием </w:t>
      </w:r>
      <w:r w:rsidR="001A46D6">
        <w:t>з</w:t>
      </w:r>
      <w:r w:rsidR="005248F5" w:rsidRPr="00CA6CCC">
        <w:t>аявителей по предварительной записи. Запись на прием проводится при личном обращении гражданина или с использованием средств телефонной связи, а также через сеть Интернет, в том числе через сайт Администрации.</w:t>
      </w:r>
    </w:p>
    <w:p w:rsidR="00785B67" w:rsidRDefault="00233A05" w:rsidP="00785B67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5</w:t>
      </w:r>
      <w:r w:rsidR="00EE374C">
        <w:t>2</w:t>
      </w:r>
      <w:r>
        <w:t>.</w:t>
      </w:r>
      <w:r>
        <w:tab/>
      </w:r>
      <w:r w:rsidR="005248F5" w:rsidRPr="00CA6CCC">
        <w:t xml:space="preserve">Предоставление Муниципальной услуги осуществляется в электронной форме без взаимодействия </w:t>
      </w:r>
      <w:r w:rsidR="001A46D6">
        <w:t>з</w:t>
      </w:r>
      <w:r w:rsidR="005248F5" w:rsidRPr="00CA6CCC">
        <w:t xml:space="preserve">аявителя с должностными лицами Администрации, в том числе с использованием </w:t>
      </w:r>
      <w:r w:rsidR="00453D35" w:rsidRPr="00D26276">
        <w:t>Един</w:t>
      </w:r>
      <w:r w:rsidR="00453D35">
        <w:t>ого</w:t>
      </w:r>
      <w:r w:rsidR="00453D35" w:rsidRPr="00D26276">
        <w:t xml:space="preserve"> портал</w:t>
      </w:r>
      <w:r w:rsidR="00453D35">
        <w:t>а</w:t>
      </w:r>
      <w:r w:rsidR="005248F5" w:rsidRPr="00CA6CCC">
        <w:t>.</w:t>
      </w:r>
    </w:p>
    <w:p w:rsidR="00785B67" w:rsidRDefault="00785B67" w:rsidP="00785B67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5</w:t>
      </w:r>
      <w:r w:rsidR="00EE374C">
        <w:t>3</w:t>
      </w:r>
      <w:r>
        <w:t>.</w:t>
      </w:r>
      <w:r>
        <w:tab/>
      </w:r>
      <w:r w:rsidR="005248F5" w:rsidRPr="00CA6CCC">
        <w:t>Требования к организации предоставления Муниципальной услуги в электронной форме</w:t>
      </w:r>
      <w:r>
        <w:t>:</w:t>
      </w:r>
    </w:p>
    <w:p w:rsidR="00785B67" w:rsidRDefault="00785B67" w:rsidP="00785B67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lastRenderedPageBreak/>
        <w:t>1)</w:t>
      </w:r>
      <w:r>
        <w:tab/>
        <w:t>в</w:t>
      </w:r>
      <w:r w:rsidR="005248F5" w:rsidRPr="00CA6CCC">
        <w:t xml:space="preserve"> этом случае заявитель или его представитель авторизуется на </w:t>
      </w:r>
      <w:r w:rsidR="00453D35" w:rsidRPr="00D26276">
        <w:t>Един</w:t>
      </w:r>
      <w:r w:rsidR="00453D35">
        <w:t>ом</w:t>
      </w:r>
      <w:r w:rsidR="00453D35" w:rsidRPr="00D26276">
        <w:t xml:space="preserve"> портал</w:t>
      </w:r>
      <w:r w:rsidR="00453D35">
        <w:t>е</w:t>
      </w:r>
      <w:r w:rsidR="00453D35" w:rsidRPr="00CA6CCC">
        <w:t xml:space="preserve"> </w:t>
      </w:r>
      <w:r w:rsidR="005248F5" w:rsidRPr="00CA6CCC">
        <w:t xml:space="preserve">посредством подтвержденной учетной записи в ЕСИА, заполняет заявление о предоставлении государственной услуги с использованием интерактивной формы в электронном виде, в которой обеспечивается автозаполнение с использованием сведений, полученных из цифрового профиля ЕСИА или витрин данных. В случае невозможности </w:t>
      </w:r>
      <w:r w:rsidR="00453D35">
        <w:t>автозаполнения</w:t>
      </w:r>
      <w:r w:rsidR="005248F5" w:rsidRPr="00CA6CCC">
        <w:t xml:space="preserve"> отдельных полей с использованием ЕСИА или витрин данных заявитель вносит необходимые сведения в интерактивную форму вручную</w:t>
      </w:r>
      <w:r>
        <w:t>;</w:t>
      </w:r>
    </w:p>
    <w:p w:rsidR="00785B67" w:rsidRDefault="00785B67" w:rsidP="00785B67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2)</w:t>
      </w:r>
      <w:r>
        <w:tab/>
        <w:t>и</w:t>
      </w:r>
      <w:r w:rsidR="005248F5" w:rsidRPr="00CA6CCC">
        <w:t>нтерактивная форма должна содержать опросную систему для определения индивидуального набора документов и сведений, обязательных для предоставления заявителем в целях получения государственной услуги</w:t>
      </w:r>
      <w:r>
        <w:t>;</w:t>
      </w:r>
    </w:p>
    <w:p w:rsidR="00351808" w:rsidRDefault="00785B67" w:rsidP="00351808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3)</w:t>
      </w:r>
      <w:r>
        <w:tab/>
        <w:t>з</w:t>
      </w:r>
      <w:r w:rsidR="005248F5" w:rsidRPr="00CA6CCC">
        <w:t>аполненное заявление о предоставлении государственной услуги отправляется заявителем вместе с прикрепленными электронными образами документов, необходимыми для предоставления государственной услуги, в Уполномоченный орган. При авторизации в ЕСИА заявление о предоставлении государственной услуги считается подписанным простой электронной подписью заявителя, представителя, уполномоченного на подписание заявления</w:t>
      </w:r>
      <w:r w:rsidR="00351808">
        <w:t>;</w:t>
      </w:r>
    </w:p>
    <w:p w:rsidR="00351808" w:rsidRDefault="00351808" w:rsidP="00351808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4)</w:t>
      </w:r>
      <w:r>
        <w:tab/>
        <w:t>р</w:t>
      </w:r>
      <w:r w:rsidR="005248F5" w:rsidRPr="00CA6CCC">
        <w:t xml:space="preserve">езультаты предоставления государственной услуги, указанные в </w:t>
      </w:r>
      <w:r w:rsidR="00086BD1">
        <w:t>части 7 статьи 2</w:t>
      </w:r>
      <w:r w:rsidR="005248F5" w:rsidRPr="00CA6CCC">
        <w:t xml:space="preserve"> Административного регламента, направляются заявителю, предст</w:t>
      </w:r>
      <w:r w:rsidR="00453D35">
        <w:t>авителю в личный кабинет на Едином портале</w:t>
      </w:r>
      <w:r w:rsidR="005248F5" w:rsidRPr="00CA6CCC">
        <w:t xml:space="preserve"> в форме электронного документа, подписанного усиленной квалифицированной электронной подписью уполномоченного должностного лица</w:t>
      </w:r>
      <w:r>
        <w:t xml:space="preserve"> </w:t>
      </w:r>
      <w:r w:rsidR="005248F5" w:rsidRPr="00CA6CCC">
        <w:t xml:space="preserve">Уполномоченного органа (кроме случаев отсутствия у заявителя, представителя учетной записи </w:t>
      </w:r>
      <w:r w:rsidR="00453D35">
        <w:t>Единого портала</w:t>
      </w:r>
      <w:r w:rsidR="00AC7ACF">
        <w:t>).</w:t>
      </w:r>
    </w:p>
    <w:p w:rsidR="00351808" w:rsidRDefault="00351808" w:rsidP="00351808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5</w:t>
      </w:r>
      <w:r w:rsidR="00EE374C">
        <w:t>4</w:t>
      </w:r>
      <w:r>
        <w:t>.</w:t>
      </w:r>
      <w:r>
        <w:tab/>
      </w:r>
      <w:r w:rsidR="005248F5" w:rsidRPr="00CA6CCC">
        <w:t>Требования к форматам заявлений и иных документов, представляемых в форме электронных документов, необходимых для предоставления государственных и му</w:t>
      </w:r>
      <w:r>
        <w:t>ниципальных услуг на территории.</w:t>
      </w:r>
    </w:p>
    <w:p w:rsidR="00136430" w:rsidRDefault="002A28FA" w:rsidP="00351808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proofErr w:type="gramStart"/>
      <w:r w:rsidRPr="002A28FA">
        <w:t xml:space="preserve">Документы, прилагаемые заявителем к заявлению, представляемые в электронной форме, </w:t>
      </w:r>
      <w:r>
        <w:t>в соответствии с Требованиями</w:t>
      </w:r>
      <w:r w:rsidRPr="002A28FA">
        <w:t xml:space="preserve">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</w:t>
      </w:r>
      <w:r>
        <w:t>, утвержденных</w:t>
      </w:r>
      <w:r w:rsidRPr="002A28FA">
        <w:t xml:space="preserve"> постановлением Правительства Ханты-Мансийского автономного округа - Югры от 13.07.2018 № 207-п</w:t>
      </w:r>
      <w:r>
        <w:t>,</w:t>
      </w:r>
      <w:r w:rsidR="00AD645C">
        <w:t xml:space="preserve"> (далее – Требования</w:t>
      </w:r>
      <w:r w:rsidR="00A22AB7">
        <w:t xml:space="preserve"> </w:t>
      </w:r>
      <w:r w:rsidR="00A22AB7" w:rsidRPr="002A28FA">
        <w:t>к форматам заявлений и иных документов</w:t>
      </w:r>
      <w:r w:rsidR="00AD645C">
        <w:t xml:space="preserve">) </w:t>
      </w:r>
      <w:r w:rsidRPr="002A28FA">
        <w:t>нап</w:t>
      </w:r>
      <w:r>
        <w:t>равляются в следующих форматах</w:t>
      </w:r>
      <w:r w:rsidRPr="002A28FA">
        <w:t>:</w:t>
      </w:r>
      <w:proofErr w:type="gramEnd"/>
    </w:p>
    <w:p w:rsidR="00741FF7" w:rsidRPr="00CA6CCC" w:rsidRDefault="00351808" w:rsidP="00351808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rPr>
          <w:lang w:eastAsia="en-US" w:bidi="en-US"/>
        </w:rPr>
        <w:t>1</w:t>
      </w:r>
      <w:r w:rsidR="005248F5" w:rsidRPr="00CA6CCC">
        <w:rPr>
          <w:lang w:eastAsia="en-US" w:bidi="en-US"/>
        </w:rPr>
        <w:t>)</w:t>
      </w:r>
      <w:r w:rsidR="005248F5" w:rsidRPr="00CA6CCC">
        <w:rPr>
          <w:lang w:eastAsia="en-US" w:bidi="en-US"/>
        </w:rPr>
        <w:tab/>
      </w:r>
      <w:r w:rsidR="005248F5" w:rsidRPr="00CA6CCC">
        <w:rPr>
          <w:lang w:val="en-US" w:eastAsia="en-US" w:bidi="en-US"/>
        </w:rPr>
        <w:t>xml</w:t>
      </w:r>
      <w:r w:rsidR="005248F5" w:rsidRPr="00CA6CCC">
        <w:rPr>
          <w:lang w:eastAsia="en-US" w:bidi="en-US"/>
        </w:rPr>
        <w:t xml:space="preserve"> </w:t>
      </w:r>
      <w:r w:rsidR="005248F5" w:rsidRPr="00CA6CCC">
        <w:t xml:space="preserve">- для документов, в отношении которых утверждены формы и требования по формированию электронных документов в виде файлов в формате </w:t>
      </w:r>
      <w:r w:rsidR="005248F5" w:rsidRPr="00CA6CCC">
        <w:rPr>
          <w:lang w:val="en-US" w:eastAsia="en-US" w:bidi="en-US"/>
        </w:rPr>
        <w:t>xml</w:t>
      </w:r>
      <w:r w:rsidR="005248F5" w:rsidRPr="00CA6CCC">
        <w:rPr>
          <w:lang w:eastAsia="en-US" w:bidi="en-US"/>
        </w:rPr>
        <w:t>;</w:t>
      </w:r>
    </w:p>
    <w:p w:rsidR="00741FF7" w:rsidRPr="00CA6CCC" w:rsidRDefault="00351808" w:rsidP="00EE374C">
      <w:pPr>
        <w:pStyle w:val="21"/>
        <w:shd w:val="clear" w:color="auto" w:fill="auto"/>
        <w:tabs>
          <w:tab w:val="left" w:pos="1134"/>
        </w:tabs>
        <w:spacing w:line="240" w:lineRule="auto"/>
        <w:ind w:right="-7" w:firstLine="709"/>
        <w:jc w:val="both"/>
      </w:pPr>
      <w:r>
        <w:t>2</w:t>
      </w:r>
      <w:r w:rsidR="005248F5" w:rsidRPr="00CA6CCC">
        <w:t>)</w:t>
      </w:r>
      <w:r w:rsidR="005248F5" w:rsidRPr="00CA6CCC">
        <w:tab/>
      </w:r>
      <w:r w:rsidR="005248F5" w:rsidRPr="00CA6CCC">
        <w:rPr>
          <w:lang w:val="en-US" w:eastAsia="en-US" w:bidi="en-US"/>
        </w:rPr>
        <w:t>doc</w:t>
      </w:r>
      <w:r w:rsidR="005248F5" w:rsidRPr="00CA6CCC">
        <w:rPr>
          <w:lang w:eastAsia="en-US" w:bidi="en-US"/>
        </w:rPr>
        <w:t xml:space="preserve">, </w:t>
      </w:r>
      <w:proofErr w:type="spellStart"/>
      <w:r w:rsidR="005248F5" w:rsidRPr="00CA6CCC">
        <w:rPr>
          <w:lang w:val="en-US" w:eastAsia="en-US" w:bidi="en-US"/>
        </w:rPr>
        <w:t>do</w:t>
      </w:r>
      <w:r w:rsidR="00EE374C" w:rsidRPr="00CA6CCC">
        <w:rPr>
          <w:lang w:val="en-US" w:eastAsia="en-US" w:bidi="en-US"/>
        </w:rPr>
        <w:t>c</w:t>
      </w:r>
      <w:r w:rsidR="005248F5" w:rsidRPr="00CA6CCC">
        <w:rPr>
          <w:lang w:val="en-US" w:eastAsia="en-US" w:bidi="en-US"/>
        </w:rPr>
        <w:t>x</w:t>
      </w:r>
      <w:proofErr w:type="spellEnd"/>
      <w:r w:rsidR="005248F5" w:rsidRPr="00CA6CCC">
        <w:rPr>
          <w:lang w:eastAsia="en-US" w:bidi="en-US"/>
        </w:rPr>
        <w:t xml:space="preserve">, </w:t>
      </w:r>
      <w:proofErr w:type="spellStart"/>
      <w:r w:rsidR="005248F5" w:rsidRPr="00CA6CCC">
        <w:rPr>
          <w:lang w:val="en-US" w:eastAsia="en-US" w:bidi="en-US"/>
        </w:rPr>
        <w:t>odt</w:t>
      </w:r>
      <w:proofErr w:type="spellEnd"/>
      <w:r w:rsidR="005248F5" w:rsidRPr="00CA6CCC">
        <w:rPr>
          <w:lang w:eastAsia="en-US" w:bidi="en-US"/>
        </w:rPr>
        <w:t xml:space="preserve"> </w:t>
      </w:r>
      <w:r w:rsidR="005248F5" w:rsidRPr="00CA6CCC">
        <w:t>- для документов с текстовым содержанием, не включающим формулы;</w:t>
      </w:r>
    </w:p>
    <w:p w:rsidR="00741FF7" w:rsidRPr="00CA6CCC" w:rsidRDefault="00351808" w:rsidP="00EE374C">
      <w:pPr>
        <w:pStyle w:val="21"/>
        <w:shd w:val="clear" w:color="auto" w:fill="auto"/>
        <w:tabs>
          <w:tab w:val="left" w:pos="1134"/>
        </w:tabs>
        <w:spacing w:line="240" w:lineRule="auto"/>
        <w:ind w:right="-7" w:firstLine="709"/>
        <w:jc w:val="both"/>
      </w:pPr>
      <w:r>
        <w:t>3</w:t>
      </w:r>
      <w:r w:rsidR="005248F5" w:rsidRPr="00CA6CCC">
        <w:t>)</w:t>
      </w:r>
      <w:r w:rsidR="005248F5" w:rsidRPr="00CA6CCC">
        <w:tab/>
      </w:r>
      <w:proofErr w:type="spellStart"/>
      <w:r w:rsidR="005248F5" w:rsidRPr="00CA6CCC">
        <w:rPr>
          <w:lang w:val="en-US" w:eastAsia="en-US" w:bidi="en-US"/>
        </w:rPr>
        <w:t>pdf</w:t>
      </w:r>
      <w:proofErr w:type="spellEnd"/>
      <w:r w:rsidR="005248F5" w:rsidRPr="00CA6CCC">
        <w:rPr>
          <w:lang w:eastAsia="en-US" w:bidi="en-US"/>
        </w:rPr>
        <w:t xml:space="preserve">, </w:t>
      </w:r>
      <w:r w:rsidR="005248F5" w:rsidRPr="00CA6CCC">
        <w:rPr>
          <w:lang w:val="en-US" w:eastAsia="en-US" w:bidi="en-US"/>
        </w:rPr>
        <w:t>jpg</w:t>
      </w:r>
      <w:r w:rsidR="005248F5" w:rsidRPr="00CA6CCC">
        <w:rPr>
          <w:lang w:eastAsia="en-US" w:bidi="en-US"/>
        </w:rPr>
        <w:t xml:space="preserve">, </w:t>
      </w:r>
      <w:r w:rsidR="005248F5" w:rsidRPr="00CA6CCC">
        <w:rPr>
          <w:lang w:val="en-US" w:eastAsia="en-US" w:bidi="en-US"/>
        </w:rPr>
        <w:t>jpeg</w:t>
      </w:r>
      <w:r w:rsidR="005248F5" w:rsidRPr="00CA6CCC">
        <w:rPr>
          <w:lang w:eastAsia="en-US" w:bidi="en-US"/>
        </w:rPr>
        <w:t xml:space="preserve">, </w:t>
      </w:r>
      <w:proofErr w:type="spellStart"/>
      <w:r w:rsidR="005248F5" w:rsidRPr="00CA6CCC">
        <w:rPr>
          <w:lang w:val="en-US" w:eastAsia="en-US" w:bidi="en-US"/>
        </w:rPr>
        <w:t>png</w:t>
      </w:r>
      <w:proofErr w:type="spellEnd"/>
      <w:r w:rsidR="005248F5" w:rsidRPr="00CA6CCC">
        <w:rPr>
          <w:lang w:eastAsia="en-US" w:bidi="en-US"/>
        </w:rPr>
        <w:t xml:space="preserve">, </w:t>
      </w:r>
      <w:r w:rsidR="005248F5" w:rsidRPr="00CA6CCC">
        <w:rPr>
          <w:lang w:val="en-US" w:eastAsia="en-US" w:bidi="en-US"/>
        </w:rPr>
        <w:t>bmp</w:t>
      </w:r>
      <w:r w:rsidR="005248F5" w:rsidRPr="00CA6CCC">
        <w:rPr>
          <w:lang w:eastAsia="en-US" w:bidi="en-US"/>
        </w:rPr>
        <w:t xml:space="preserve">, </w:t>
      </w:r>
      <w:r w:rsidR="005248F5" w:rsidRPr="00CA6CCC">
        <w:rPr>
          <w:lang w:val="en-US" w:eastAsia="en-US" w:bidi="en-US"/>
        </w:rPr>
        <w:t>tiff</w:t>
      </w:r>
      <w:r w:rsidR="005248F5" w:rsidRPr="00CA6CCC">
        <w:rPr>
          <w:lang w:eastAsia="en-US" w:bidi="en-US"/>
        </w:rPr>
        <w:t xml:space="preserve"> - </w:t>
      </w:r>
      <w:r w:rsidR="005248F5" w:rsidRPr="00CA6CCC">
        <w:t>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741FF7" w:rsidRPr="00CA6CCC" w:rsidRDefault="00351808" w:rsidP="00351808">
      <w:pPr>
        <w:pStyle w:val="21"/>
        <w:shd w:val="clear" w:color="auto" w:fill="auto"/>
        <w:tabs>
          <w:tab w:val="left" w:pos="1083"/>
          <w:tab w:val="left" w:pos="1134"/>
        </w:tabs>
        <w:spacing w:line="240" w:lineRule="auto"/>
        <w:ind w:firstLine="709"/>
        <w:jc w:val="both"/>
      </w:pPr>
      <w:r>
        <w:t>4</w:t>
      </w:r>
      <w:r w:rsidR="005248F5" w:rsidRPr="00CA6CCC">
        <w:t>)</w:t>
      </w:r>
      <w:r w:rsidR="005248F5" w:rsidRPr="00CA6CCC">
        <w:tab/>
      </w:r>
      <w:r w:rsidR="005248F5" w:rsidRPr="00CA6CCC">
        <w:rPr>
          <w:lang w:val="en-US" w:eastAsia="en-US" w:bidi="en-US"/>
        </w:rPr>
        <w:t>zip</w:t>
      </w:r>
      <w:r w:rsidR="005248F5" w:rsidRPr="00CA6CCC">
        <w:rPr>
          <w:lang w:eastAsia="en-US" w:bidi="en-US"/>
        </w:rPr>
        <w:t xml:space="preserve">, </w:t>
      </w:r>
      <w:r w:rsidR="005248F5" w:rsidRPr="00CA6CCC">
        <w:t>гаг для сжатых документов в один файл;</w:t>
      </w:r>
    </w:p>
    <w:p w:rsidR="00C34B56" w:rsidRDefault="00351808" w:rsidP="00C34B56">
      <w:pPr>
        <w:pStyle w:val="21"/>
        <w:shd w:val="clear" w:color="auto" w:fill="auto"/>
        <w:tabs>
          <w:tab w:val="left" w:pos="1088"/>
          <w:tab w:val="left" w:pos="1134"/>
        </w:tabs>
        <w:spacing w:line="240" w:lineRule="auto"/>
        <w:ind w:firstLine="709"/>
        <w:jc w:val="both"/>
      </w:pPr>
      <w:r>
        <w:t>5</w:t>
      </w:r>
      <w:r w:rsidR="005248F5" w:rsidRPr="00CA6CCC">
        <w:t>)</w:t>
      </w:r>
      <w:r w:rsidR="005248F5" w:rsidRPr="00CA6CCC">
        <w:tab/>
      </w:r>
      <w:r w:rsidR="005248F5" w:rsidRPr="00CA6CCC">
        <w:rPr>
          <w:lang w:val="en-US" w:eastAsia="en-US" w:bidi="en-US"/>
        </w:rPr>
        <w:t>sig</w:t>
      </w:r>
      <w:r w:rsidR="005248F5" w:rsidRPr="00CA6CCC">
        <w:rPr>
          <w:lang w:eastAsia="en-US" w:bidi="en-US"/>
        </w:rPr>
        <w:t xml:space="preserve"> </w:t>
      </w:r>
      <w:r w:rsidR="005248F5" w:rsidRPr="00CA6CCC">
        <w:t>для открепленной усиленной квалифицированной электронной подписи.</w:t>
      </w:r>
    </w:p>
    <w:p w:rsidR="00741FF7" w:rsidRPr="00CA6CCC" w:rsidRDefault="00C34B56" w:rsidP="00C34B56">
      <w:pPr>
        <w:pStyle w:val="21"/>
        <w:shd w:val="clear" w:color="auto" w:fill="auto"/>
        <w:tabs>
          <w:tab w:val="left" w:pos="1088"/>
          <w:tab w:val="left" w:pos="1134"/>
        </w:tabs>
        <w:spacing w:line="240" w:lineRule="auto"/>
        <w:ind w:firstLine="709"/>
        <w:jc w:val="both"/>
      </w:pPr>
      <w:r>
        <w:t>5</w:t>
      </w:r>
      <w:r w:rsidR="00EE374C">
        <w:t>5</w:t>
      </w:r>
      <w:r>
        <w:t>.</w:t>
      </w:r>
      <w:r>
        <w:tab/>
      </w:r>
      <w:r w:rsidR="006C458B">
        <w:t xml:space="preserve">В соответствии с Требованиями </w:t>
      </w:r>
      <w:r w:rsidR="00A22AB7" w:rsidRPr="00A22AB7">
        <w:t>к форматам заявлений и иных документов</w:t>
      </w:r>
      <w:r w:rsidR="00A22AB7" w:rsidRPr="00A22AB7" w:rsidDel="006C458B">
        <w:t xml:space="preserve"> </w:t>
      </w:r>
      <w:r w:rsidR="006C458B">
        <w:t>д</w:t>
      </w:r>
      <w:r w:rsidR="005248F5" w:rsidRPr="00CA6CCC">
        <w:t xml:space="preserve">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r w:rsidR="005248F5" w:rsidRPr="00CA6CCC">
        <w:rPr>
          <w:lang w:val="en-US" w:eastAsia="en-US" w:bidi="en-US"/>
        </w:rPr>
        <w:t>dpi</w:t>
      </w:r>
      <w:r w:rsidR="005248F5" w:rsidRPr="00CA6CCC">
        <w:rPr>
          <w:lang w:eastAsia="en-US" w:bidi="en-US"/>
        </w:rPr>
        <w:t xml:space="preserve"> </w:t>
      </w:r>
      <w:r w:rsidR="005248F5" w:rsidRPr="00CA6CCC">
        <w:t>(масштаб 1:1) с использованием следующих режимов:</w:t>
      </w:r>
    </w:p>
    <w:p w:rsidR="00C34B56" w:rsidRDefault="00C34B56" w:rsidP="00C34B56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1)</w:t>
      </w:r>
      <w:r>
        <w:tab/>
      </w:r>
      <w:r w:rsidR="005248F5" w:rsidRPr="00CA6CCC">
        <w:t>«черно-белый» (при отсутствии в документе графических изображений и (или) цветного текста);</w:t>
      </w:r>
    </w:p>
    <w:p w:rsidR="00C34B56" w:rsidRDefault="00C34B56" w:rsidP="00C34B56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2)</w:t>
      </w:r>
      <w:r>
        <w:tab/>
      </w:r>
      <w:r w:rsidR="005248F5" w:rsidRPr="00CA6CCC">
        <w:t>«оттенки серого» (при наличии в документе графических изображений, отличных от цветного графического изображения);</w:t>
      </w:r>
    </w:p>
    <w:p w:rsidR="00C34B56" w:rsidRDefault="00C34B56" w:rsidP="00C34B56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3)</w:t>
      </w:r>
      <w:r>
        <w:tab/>
      </w:r>
      <w:r w:rsidR="005248F5" w:rsidRPr="00CA6CCC"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C34B56" w:rsidRDefault="00C34B56" w:rsidP="00C34B56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4)</w:t>
      </w:r>
      <w:r>
        <w:tab/>
      </w:r>
      <w:r w:rsidR="005248F5" w:rsidRPr="00CA6CCC">
        <w:t xml:space="preserve">сохранением всех аутентичных признаков подлинности, а именно: графической </w:t>
      </w:r>
      <w:r w:rsidR="005248F5" w:rsidRPr="00CA6CCC">
        <w:lastRenderedPageBreak/>
        <w:t>подписи лица, печати, углового штампа бланка;</w:t>
      </w:r>
    </w:p>
    <w:p w:rsidR="00C34B56" w:rsidRDefault="00C34B56" w:rsidP="00C34B56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5)</w:t>
      </w:r>
      <w:r>
        <w:tab/>
      </w:r>
      <w:r w:rsidR="005248F5" w:rsidRPr="00CA6CCC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C34B56" w:rsidRDefault="00C34B56" w:rsidP="00C34B56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5</w:t>
      </w:r>
      <w:r w:rsidR="00EE374C">
        <w:t>6</w:t>
      </w:r>
      <w:r>
        <w:t>.</w:t>
      </w:r>
      <w:r>
        <w:tab/>
      </w:r>
      <w:r w:rsidR="005248F5" w:rsidRPr="00CA6CCC">
        <w:t>Электронные документы должны обеспечивать:</w:t>
      </w:r>
    </w:p>
    <w:p w:rsidR="00C34B56" w:rsidRDefault="00C34B56" w:rsidP="00C34B56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1)</w:t>
      </w:r>
      <w:r>
        <w:tab/>
      </w:r>
      <w:r w:rsidR="005248F5" w:rsidRPr="00CA6CCC">
        <w:t>возможность идентифицировать документ и количество листов в документе;</w:t>
      </w:r>
    </w:p>
    <w:p w:rsidR="00C34B56" w:rsidRDefault="00C34B56" w:rsidP="00C34B56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2)</w:t>
      </w:r>
      <w:r>
        <w:tab/>
      </w:r>
      <w:r w:rsidR="005248F5" w:rsidRPr="00CA6CCC"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C34B56" w:rsidRDefault="00C34B56" w:rsidP="00C34B56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3)</w:t>
      </w:r>
      <w:r>
        <w:tab/>
      </w:r>
      <w:r w:rsidR="005248F5" w:rsidRPr="00CA6CCC">
        <w:t>содержать оглавление, соответствующее их смыслу и содержанию;</w:t>
      </w:r>
    </w:p>
    <w:p w:rsidR="00C34B56" w:rsidRDefault="00C34B56" w:rsidP="00C34B56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4)</w:t>
      </w:r>
      <w:r>
        <w:tab/>
      </w:r>
      <w:r w:rsidR="005248F5" w:rsidRPr="00CA6CCC"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741FF7" w:rsidRPr="00CA6CCC" w:rsidRDefault="00C34B56" w:rsidP="00C34B56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5</w:t>
      </w:r>
      <w:r w:rsidR="00EE374C">
        <w:t>7</w:t>
      </w:r>
      <w:r>
        <w:t>.</w:t>
      </w:r>
      <w:r>
        <w:tab/>
      </w:r>
      <w:r w:rsidR="005248F5" w:rsidRPr="00CA6CCC">
        <w:t xml:space="preserve">Документы, подлежащие представлению в форматах </w:t>
      </w:r>
      <w:proofErr w:type="spellStart"/>
      <w:r w:rsidR="005248F5" w:rsidRPr="00CA6CCC">
        <w:rPr>
          <w:lang w:val="en-US" w:eastAsia="en-US" w:bidi="en-US"/>
        </w:rPr>
        <w:t>xls</w:t>
      </w:r>
      <w:proofErr w:type="spellEnd"/>
      <w:r w:rsidR="005248F5" w:rsidRPr="00CA6CCC">
        <w:rPr>
          <w:lang w:eastAsia="en-US" w:bidi="en-US"/>
        </w:rPr>
        <w:t xml:space="preserve">, </w:t>
      </w:r>
      <w:proofErr w:type="spellStart"/>
      <w:r w:rsidRPr="00CA6CCC">
        <w:rPr>
          <w:lang w:val="en-US" w:eastAsia="en-US" w:bidi="en-US"/>
        </w:rPr>
        <w:t>xl</w:t>
      </w:r>
      <w:r w:rsidR="005248F5" w:rsidRPr="00CA6CCC">
        <w:rPr>
          <w:lang w:val="en-US" w:eastAsia="en-US" w:bidi="en-US"/>
        </w:rPr>
        <w:t>sx</w:t>
      </w:r>
      <w:proofErr w:type="spellEnd"/>
      <w:r w:rsidR="005248F5" w:rsidRPr="00CA6CCC">
        <w:rPr>
          <w:lang w:eastAsia="en-US" w:bidi="en-US"/>
        </w:rPr>
        <w:t xml:space="preserve"> </w:t>
      </w:r>
      <w:r w:rsidR="005248F5" w:rsidRPr="00CA6CCC">
        <w:t xml:space="preserve">или </w:t>
      </w:r>
      <w:proofErr w:type="spellStart"/>
      <w:r w:rsidR="005248F5" w:rsidRPr="00CA6CCC">
        <w:rPr>
          <w:lang w:val="en-US" w:eastAsia="en-US" w:bidi="en-US"/>
        </w:rPr>
        <w:t>ods</w:t>
      </w:r>
      <w:proofErr w:type="spellEnd"/>
      <w:r w:rsidR="005248F5" w:rsidRPr="00CA6CCC">
        <w:rPr>
          <w:lang w:eastAsia="en-US" w:bidi="en-US"/>
        </w:rPr>
        <w:t xml:space="preserve">, </w:t>
      </w:r>
      <w:r w:rsidR="005248F5" w:rsidRPr="00CA6CCC">
        <w:t>формируются в виде отдельного электронного документа.</w:t>
      </w:r>
    </w:p>
    <w:p w:rsidR="009B0A62" w:rsidRDefault="009B0A62" w:rsidP="009B0A62">
      <w:pPr>
        <w:pStyle w:val="21"/>
        <w:shd w:val="clear" w:color="auto" w:fill="auto"/>
        <w:tabs>
          <w:tab w:val="left" w:pos="1379"/>
        </w:tabs>
        <w:spacing w:line="240" w:lineRule="auto"/>
        <w:ind w:left="380"/>
        <w:jc w:val="both"/>
      </w:pPr>
    </w:p>
    <w:p w:rsidR="009B0A62" w:rsidRPr="009B0A62" w:rsidRDefault="009B0A62" w:rsidP="009B0A62">
      <w:pPr>
        <w:pStyle w:val="32"/>
        <w:shd w:val="clear" w:color="auto" w:fill="auto"/>
        <w:tabs>
          <w:tab w:val="left" w:pos="9356"/>
        </w:tabs>
        <w:spacing w:after="0" w:line="240" w:lineRule="auto"/>
        <w:ind w:right="-6" w:firstLine="709"/>
        <w:jc w:val="both"/>
      </w:pPr>
      <w:r w:rsidRPr="009B0A62">
        <w:rPr>
          <w:b w:val="0"/>
        </w:rPr>
        <w:t xml:space="preserve">Статья 3. </w:t>
      </w:r>
      <w:r w:rsidRPr="009B0A62"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форме.</w:t>
      </w:r>
    </w:p>
    <w:p w:rsidR="009B0A62" w:rsidRDefault="009B0A62" w:rsidP="009B0A62">
      <w:pPr>
        <w:pStyle w:val="21"/>
        <w:shd w:val="clear" w:color="auto" w:fill="auto"/>
        <w:tabs>
          <w:tab w:val="left" w:pos="1379"/>
        </w:tabs>
        <w:spacing w:line="240" w:lineRule="auto"/>
        <w:ind w:left="380"/>
        <w:jc w:val="both"/>
      </w:pPr>
    </w:p>
    <w:p w:rsidR="00DE5865" w:rsidRDefault="00DE5865" w:rsidP="00EE374C">
      <w:pPr>
        <w:pStyle w:val="21"/>
        <w:shd w:val="clear" w:color="auto" w:fill="auto"/>
        <w:tabs>
          <w:tab w:val="left" w:pos="1134"/>
          <w:tab w:val="left" w:pos="1825"/>
        </w:tabs>
        <w:spacing w:line="240" w:lineRule="auto"/>
        <w:ind w:firstLine="709"/>
      </w:pPr>
      <w:r w:rsidRPr="006A34DF">
        <w:t>1.</w:t>
      </w:r>
      <w:r>
        <w:tab/>
      </w:r>
      <w:r w:rsidRPr="00202B3F">
        <w:t xml:space="preserve">Предоставление </w:t>
      </w:r>
      <w:r>
        <w:t>муниципальной</w:t>
      </w:r>
      <w:r w:rsidRPr="00202B3F">
        <w:t xml:space="preserve"> услуги включает в себя следующие процедуры:</w:t>
      </w:r>
    </w:p>
    <w:p w:rsidR="00741FF7" w:rsidRPr="00CA6CCC" w:rsidRDefault="00EE374C" w:rsidP="00EE374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</w:t>
      </w:r>
      <w:r w:rsidR="005248F5" w:rsidRPr="00CA6CCC">
        <w:t>)</w:t>
      </w:r>
      <w:r>
        <w:tab/>
      </w:r>
      <w:r w:rsidR="00136430">
        <w:t>п</w:t>
      </w:r>
      <w:r w:rsidR="005248F5" w:rsidRPr="00CA6CCC">
        <w:t>рием и регистрация Заявления и документов, необходимых для предоставления Муниципальной услуги;</w:t>
      </w:r>
    </w:p>
    <w:p w:rsidR="00741FF7" w:rsidRPr="00CA6CCC" w:rsidRDefault="00EE374C" w:rsidP="00EE374C">
      <w:pPr>
        <w:pStyle w:val="21"/>
        <w:shd w:val="clear" w:color="auto" w:fill="auto"/>
        <w:tabs>
          <w:tab w:val="left" w:pos="1095"/>
          <w:tab w:val="left" w:pos="1134"/>
        </w:tabs>
        <w:spacing w:line="240" w:lineRule="auto"/>
        <w:ind w:firstLine="709"/>
        <w:jc w:val="both"/>
      </w:pPr>
      <w:r>
        <w:t>2</w:t>
      </w:r>
      <w:r w:rsidR="005248F5" w:rsidRPr="00CA6CCC">
        <w:t>)</w:t>
      </w:r>
      <w:r w:rsidR="005248F5" w:rsidRPr="00CA6CCC">
        <w:tab/>
      </w:r>
      <w:r w:rsidR="00136430">
        <w:t>о</w:t>
      </w:r>
      <w:r w:rsidR="005248F5" w:rsidRPr="00CA6CCC">
        <w:t>бработка и предварительное рассмотрение документов, необходимых для предоставления Муниципальной услуги;</w:t>
      </w:r>
    </w:p>
    <w:p w:rsidR="00741FF7" w:rsidRPr="00CA6CCC" w:rsidRDefault="00EE374C" w:rsidP="00EE374C">
      <w:pPr>
        <w:pStyle w:val="21"/>
        <w:shd w:val="clear" w:color="auto" w:fill="auto"/>
        <w:tabs>
          <w:tab w:val="left" w:pos="1095"/>
          <w:tab w:val="left" w:pos="1134"/>
        </w:tabs>
        <w:spacing w:line="240" w:lineRule="auto"/>
        <w:ind w:firstLine="709"/>
        <w:jc w:val="both"/>
      </w:pPr>
      <w:r>
        <w:t>3</w:t>
      </w:r>
      <w:r w:rsidR="005248F5" w:rsidRPr="00CA6CCC">
        <w:t>)</w:t>
      </w:r>
      <w:r w:rsidR="005248F5" w:rsidRPr="00CA6CCC">
        <w:tab/>
      </w:r>
      <w:r w:rsidR="00136430">
        <w:t>ф</w:t>
      </w:r>
      <w:r w:rsidR="005248F5" w:rsidRPr="00CA6CCC">
        <w:t>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741FF7" w:rsidRPr="00CA6CCC" w:rsidRDefault="00EE374C" w:rsidP="00EE374C">
      <w:pPr>
        <w:pStyle w:val="21"/>
        <w:shd w:val="clear" w:color="auto" w:fill="auto"/>
        <w:tabs>
          <w:tab w:val="left" w:pos="1095"/>
          <w:tab w:val="left" w:pos="1134"/>
        </w:tabs>
        <w:spacing w:line="240" w:lineRule="auto"/>
        <w:ind w:firstLine="709"/>
        <w:jc w:val="both"/>
      </w:pPr>
      <w:r>
        <w:t>4</w:t>
      </w:r>
      <w:r w:rsidR="005248F5" w:rsidRPr="00CA6CCC">
        <w:t>)</w:t>
      </w:r>
      <w:r w:rsidR="005248F5" w:rsidRPr="00CA6CCC">
        <w:tab/>
      </w:r>
      <w:r w:rsidR="00136430">
        <w:t>о</w:t>
      </w:r>
      <w:r w:rsidR="005248F5" w:rsidRPr="00CA6CCC">
        <w:t>пределение возможности предоставления Муниципальной услуги, подготовка проекта решения;</w:t>
      </w:r>
    </w:p>
    <w:p w:rsidR="00741FF7" w:rsidRPr="00CA6CCC" w:rsidRDefault="00EE374C" w:rsidP="00EE374C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5</w:t>
      </w:r>
      <w:r w:rsidR="005248F5" w:rsidRPr="00CA6CCC">
        <w:t>)</w:t>
      </w:r>
      <w:r>
        <w:tab/>
      </w:r>
      <w:r w:rsidR="00136430">
        <w:t>п</w:t>
      </w:r>
      <w:r w:rsidR="005248F5" w:rsidRPr="00CA6CCC">
        <w:t>ринятие решения о предоставлении (об отказе в предоставлении) Муниципальной услуги;</w:t>
      </w:r>
    </w:p>
    <w:p w:rsidR="00741FF7" w:rsidRPr="00CA6CCC" w:rsidRDefault="00EE374C" w:rsidP="00EE374C">
      <w:pPr>
        <w:pStyle w:val="21"/>
        <w:shd w:val="clear" w:color="auto" w:fill="auto"/>
        <w:tabs>
          <w:tab w:val="left" w:pos="1095"/>
          <w:tab w:val="left" w:pos="1134"/>
        </w:tabs>
        <w:spacing w:line="240" w:lineRule="auto"/>
        <w:ind w:firstLine="709"/>
        <w:jc w:val="both"/>
      </w:pPr>
      <w:r>
        <w:t>6</w:t>
      </w:r>
      <w:r w:rsidR="005248F5" w:rsidRPr="00CA6CCC">
        <w:t>)</w:t>
      </w:r>
      <w:r w:rsidR="005248F5" w:rsidRPr="00CA6CCC">
        <w:tab/>
      </w:r>
      <w:r w:rsidR="00136430">
        <w:t>п</w:t>
      </w:r>
      <w:r w:rsidR="005248F5" w:rsidRPr="00CA6CCC">
        <w:t>одписание и направление (выдача) результата предоставления Муниципальной услуги Заявителю.</w:t>
      </w:r>
    </w:p>
    <w:p w:rsidR="00E67750" w:rsidRPr="00202B3F" w:rsidRDefault="00E67750" w:rsidP="00E15AC4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15AC4">
        <w:rPr>
          <w:rFonts w:ascii="Times New Roman" w:eastAsia="Times New Roman" w:hAnsi="Times New Roman" w:cs="Times New Roman"/>
        </w:rPr>
        <w:t>2.</w:t>
      </w:r>
      <w:r w:rsidRPr="00E15AC4">
        <w:rPr>
          <w:rFonts w:ascii="Times New Roman" w:eastAsia="Times New Roman" w:hAnsi="Times New Roman" w:cs="Times New Roman"/>
        </w:rPr>
        <w:tab/>
        <w:t xml:space="preserve">При предоставлении муниципальной услуги в электронной форме </w:t>
      </w:r>
      <w:r w:rsidR="00E15AC4" w:rsidRPr="00E15AC4">
        <w:rPr>
          <w:rFonts w:ascii="Times New Roman" w:eastAsia="Times New Roman" w:hAnsi="Times New Roman" w:cs="Times New Roman"/>
        </w:rPr>
        <w:t>посредством единого портала, порталов государственных и муниципальных услуг субъектов Российской Федерации (далее - порталы услуг), а также официальных сайтов органов государственной власти и органов местного самоуправления (далее - официальные сайты) заявителю обеспечивается</w:t>
      </w:r>
      <w:r w:rsidRPr="00E15AC4">
        <w:rPr>
          <w:rFonts w:ascii="Times New Roman" w:eastAsia="Times New Roman" w:hAnsi="Times New Roman" w:cs="Times New Roman"/>
        </w:rPr>
        <w:t>:</w:t>
      </w:r>
    </w:p>
    <w:p w:rsidR="00E15AC4" w:rsidRPr="00E15AC4" w:rsidRDefault="00E15AC4" w:rsidP="00E15AC4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1</w:t>
      </w:r>
      <w:r w:rsidRPr="00E15AC4">
        <w:t xml:space="preserve">) получение информации о порядке и сроках предоставления </w:t>
      </w:r>
      <w:r w:rsidRPr="00CA6CCC">
        <w:t>Муниципальной</w:t>
      </w:r>
      <w:r w:rsidRPr="00E15AC4">
        <w:t xml:space="preserve"> услуги;</w:t>
      </w:r>
    </w:p>
    <w:p w:rsidR="00E15AC4" w:rsidRPr="00E15AC4" w:rsidRDefault="00E15AC4" w:rsidP="00E15AC4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2</w:t>
      </w:r>
      <w:r w:rsidRPr="00E15AC4">
        <w:t xml:space="preserve">) формирование запроса (далее – формирование </w:t>
      </w:r>
      <w:r>
        <w:t>заявления</w:t>
      </w:r>
      <w:r w:rsidRPr="00E15AC4">
        <w:t>);</w:t>
      </w:r>
    </w:p>
    <w:p w:rsidR="00E15AC4" w:rsidRPr="00E15AC4" w:rsidRDefault="00E15AC4" w:rsidP="00E15AC4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3</w:t>
      </w:r>
      <w:r w:rsidRPr="00E15AC4">
        <w:t xml:space="preserve">) прием и регистрация </w:t>
      </w:r>
      <w:r>
        <w:t xml:space="preserve">уполномоченным </w:t>
      </w:r>
      <w:r w:rsidRPr="00E15AC4">
        <w:t xml:space="preserve">органом </w:t>
      </w:r>
      <w:r>
        <w:t>заявления</w:t>
      </w:r>
      <w:r w:rsidRPr="00E15AC4">
        <w:t xml:space="preserve"> и иных документов, необходимых для предоставления </w:t>
      </w:r>
      <w:r w:rsidRPr="00CA6CCC">
        <w:t>Муниципальной</w:t>
      </w:r>
      <w:r w:rsidRPr="00E15AC4">
        <w:t xml:space="preserve"> услуги;</w:t>
      </w:r>
    </w:p>
    <w:p w:rsidR="00E15AC4" w:rsidRPr="00E15AC4" w:rsidRDefault="00E15AC4" w:rsidP="00E15AC4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4</w:t>
      </w:r>
      <w:r w:rsidRPr="00E15AC4">
        <w:t xml:space="preserve">) получение результата предоставления </w:t>
      </w:r>
      <w:r w:rsidRPr="00CA6CCC">
        <w:t>Муниципальной</w:t>
      </w:r>
      <w:r w:rsidRPr="00E15AC4">
        <w:t xml:space="preserve"> услуги;</w:t>
      </w:r>
    </w:p>
    <w:p w:rsidR="00E15AC4" w:rsidRPr="00E15AC4" w:rsidRDefault="00E15AC4" w:rsidP="00E15AC4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5</w:t>
      </w:r>
      <w:r w:rsidRPr="00E15AC4">
        <w:t xml:space="preserve">) получение сведений о ходе выполнения </w:t>
      </w:r>
      <w:r>
        <w:t>заявления</w:t>
      </w:r>
      <w:r w:rsidRPr="00E15AC4">
        <w:t>;</w:t>
      </w:r>
    </w:p>
    <w:p w:rsidR="00E15AC4" w:rsidRPr="00E15AC4" w:rsidRDefault="00E15AC4" w:rsidP="00E15AC4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6</w:t>
      </w:r>
      <w:r w:rsidRPr="00E15AC4">
        <w:t xml:space="preserve">) осуществление оценки качества предоставления </w:t>
      </w:r>
      <w:r w:rsidRPr="00CA6CCC">
        <w:t>Муниципальной</w:t>
      </w:r>
      <w:r w:rsidRPr="00E15AC4">
        <w:t xml:space="preserve"> услуги;</w:t>
      </w:r>
    </w:p>
    <w:p w:rsidR="00E15AC4" w:rsidRPr="00E15AC4" w:rsidRDefault="00E15AC4" w:rsidP="00E15AC4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proofErr w:type="gramStart"/>
      <w:r>
        <w:t>7</w:t>
      </w:r>
      <w:r w:rsidRPr="00E15AC4">
        <w:t>)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служащего;</w:t>
      </w:r>
      <w:proofErr w:type="gramEnd"/>
    </w:p>
    <w:p w:rsidR="00E15AC4" w:rsidRPr="00E15AC4" w:rsidRDefault="00E15AC4" w:rsidP="00E15AC4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t>8</w:t>
      </w:r>
      <w:r w:rsidRPr="00E15AC4">
        <w:t>) анкетирование заявителя (предъявление заявителю перечня вопросов и исчерпывающего перечня вариантов ответов на указанные вопросы) в целях определения варианта государственной услуги, предусмотренного административным регламентом предоставления государственной услуги, соответствующего признакам заявителя;</w:t>
      </w:r>
    </w:p>
    <w:p w:rsidR="00E15AC4" w:rsidRPr="00E15AC4" w:rsidRDefault="00E15AC4" w:rsidP="00E15AC4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>
        <w:lastRenderedPageBreak/>
        <w:t>9</w:t>
      </w:r>
      <w:r w:rsidRPr="00E15AC4">
        <w:t xml:space="preserve">) предъявление заявителю варианта предоставления </w:t>
      </w:r>
      <w:r w:rsidRPr="00CA6CCC">
        <w:t>Муниципальной</w:t>
      </w:r>
      <w:r w:rsidRPr="00E15AC4">
        <w:t xml:space="preserve"> услуги, предусмотренного административным регламентом предоставления </w:t>
      </w:r>
      <w:r w:rsidRPr="00CA6CCC">
        <w:t>Муниципальной</w:t>
      </w:r>
      <w:r w:rsidRPr="00E15AC4">
        <w:t xml:space="preserve"> услуги.</w:t>
      </w:r>
    </w:p>
    <w:p w:rsidR="00E67750" w:rsidRDefault="00E67750" w:rsidP="00E15AC4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E15AC4">
        <w:t>3.</w:t>
      </w:r>
      <w:r>
        <w:tab/>
      </w:r>
      <w:r w:rsidRPr="00202B3F">
        <w:t>Формирование заявления осуществляется посредством заполнения электронной формы заявления на Едином портале, Региональном портале без необходимости дополнительной подачи заявления в какой-либо иной форме.</w:t>
      </w:r>
    </w:p>
    <w:p w:rsidR="00E67750" w:rsidRPr="009F5981" w:rsidRDefault="009F5981" w:rsidP="00E15AC4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color w:val="auto"/>
          <w:lang w:bidi="ar-SA"/>
        </w:rPr>
      </w:pPr>
      <w:r w:rsidRPr="00E15AC4">
        <w:t>Форматно-логическая проверка сформированного заявления осуществляется единым порталом автоматически на основании требований, определяемых органом (организацией), в процессе заполнения</w:t>
      </w:r>
      <w:r w:rsidRPr="009F5981">
        <w:rPr>
          <w:color w:val="auto"/>
          <w:lang w:bidi="ar-SA"/>
        </w:rPr>
        <w:t xml:space="preserve"> заявителем каждого из полей электронной формы заявления. При выявлении единым порталом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</w:t>
      </w:r>
      <w:r w:rsidR="00E67750" w:rsidRPr="009F5981">
        <w:rPr>
          <w:color w:val="auto"/>
          <w:lang w:bidi="ar-SA"/>
        </w:rPr>
        <w:t>.</w:t>
      </w:r>
    </w:p>
    <w:p w:rsidR="00E67750" w:rsidRPr="00B30330" w:rsidRDefault="00E67750" w:rsidP="00E67750">
      <w:pPr>
        <w:pStyle w:val="ConsPlusNormal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B30330">
        <w:rPr>
          <w:sz w:val="24"/>
          <w:szCs w:val="24"/>
        </w:rPr>
        <w:t>При формировании заявления заявителю обеспечивается:</w:t>
      </w:r>
    </w:p>
    <w:p w:rsidR="00E67750" w:rsidRPr="00B30330" w:rsidRDefault="00E67750" w:rsidP="00E67750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30330">
        <w:rPr>
          <w:sz w:val="24"/>
          <w:szCs w:val="24"/>
        </w:rPr>
        <w:t>возможность копирования и сохранения заявления и иных документов, указанных в</w:t>
      </w:r>
      <w:r>
        <w:rPr>
          <w:sz w:val="24"/>
          <w:szCs w:val="24"/>
        </w:rPr>
        <w:t xml:space="preserve"> </w:t>
      </w:r>
      <w:r w:rsidRPr="00B30330">
        <w:rPr>
          <w:sz w:val="24"/>
          <w:szCs w:val="24"/>
        </w:rPr>
        <w:t>Административном регламенте, необходимых для предоставления муниципальной услуги;</w:t>
      </w:r>
    </w:p>
    <w:p w:rsidR="00E67750" w:rsidRPr="00B30330" w:rsidRDefault="00E67750" w:rsidP="00E67750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30330">
        <w:rPr>
          <w:sz w:val="24"/>
          <w:szCs w:val="24"/>
        </w:rPr>
        <w:t>возможность печати на бумажном носителе копии электронной формы заявления;</w:t>
      </w:r>
    </w:p>
    <w:p w:rsidR="00E67750" w:rsidRPr="00B30330" w:rsidRDefault="00E67750" w:rsidP="00E67750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30330">
        <w:rPr>
          <w:sz w:val="24"/>
          <w:szCs w:val="24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E67750" w:rsidRPr="00B30330" w:rsidRDefault="00E67750" w:rsidP="00E67750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30330">
        <w:rPr>
          <w:sz w:val="24"/>
          <w:szCs w:val="24"/>
        </w:rP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</w:t>
      </w:r>
      <w:r>
        <w:rPr>
          <w:sz w:val="24"/>
          <w:szCs w:val="24"/>
        </w:rPr>
        <w:t>дином портале</w:t>
      </w:r>
      <w:r w:rsidRPr="00B30330">
        <w:rPr>
          <w:sz w:val="24"/>
          <w:szCs w:val="24"/>
        </w:rPr>
        <w:t>, региональном портале, в части, касающейся сведений, отсутствующих в ЕСИА;</w:t>
      </w:r>
    </w:p>
    <w:p w:rsidR="00E67750" w:rsidRDefault="00E67750" w:rsidP="00E67750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30330">
        <w:rPr>
          <w:sz w:val="24"/>
          <w:szCs w:val="24"/>
        </w:rPr>
        <w:t xml:space="preserve">возможность вернуться на любой из этапов заполнения электронной формы заявления без </w:t>
      </w:r>
      <w:proofErr w:type="gramStart"/>
      <w:r w:rsidRPr="00B30330">
        <w:rPr>
          <w:sz w:val="24"/>
          <w:szCs w:val="24"/>
        </w:rPr>
        <w:t>потери</w:t>
      </w:r>
      <w:proofErr w:type="gramEnd"/>
      <w:r w:rsidRPr="00B30330">
        <w:rPr>
          <w:sz w:val="24"/>
          <w:szCs w:val="24"/>
        </w:rPr>
        <w:t xml:space="preserve"> ранее введенной информации;</w:t>
      </w:r>
    </w:p>
    <w:p w:rsidR="00E67750" w:rsidRPr="000E4C7C" w:rsidRDefault="00E67750" w:rsidP="00E67750">
      <w:pPr>
        <w:pStyle w:val="ConsPlusNormal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0E4C7C">
        <w:rPr>
          <w:sz w:val="24"/>
          <w:szCs w:val="24"/>
        </w:rPr>
        <w:t xml:space="preserve">возможность доступа заявителя на </w:t>
      </w:r>
      <w:r>
        <w:rPr>
          <w:sz w:val="24"/>
          <w:szCs w:val="24"/>
        </w:rPr>
        <w:t>Единый портал</w:t>
      </w:r>
      <w:r w:rsidRPr="000E4C7C">
        <w:rPr>
          <w:sz w:val="24"/>
          <w:szCs w:val="24"/>
        </w:rPr>
        <w:t xml:space="preserve">, региональном </w:t>
      </w:r>
      <w:proofErr w:type="gramStart"/>
      <w:r w:rsidRPr="000E4C7C">
        <w:rPr>
          <w:sz w:val="24"/>
          <w:szCs w:val="24"/>
        </w:rPr>
        <w:t>портале</w:t>
      </w:r>
      <w:proofErr w:type="gramEnd"/>
      <w:r w:rsidRPr="000E4C7C">
        <w:rPr>
          <w:sz w:val="24"/>
          <w:szCs w:val="24"/>
        </w:rPr>
        <w:t xml:space="preserve">, к ранее поданным им заявления в течение не менее одного года, а также к частично сформированным уведомлениям - в течение не менее </w:t>
      </w:r>
      <w:r>
        <w:rPr>
          <w:sz w:val="24"/>
          <w:szCs w:val="24"/>
        </w:rPr>
        <w:t>трех</w:t>
      </w:r>
      <w:r w:rsidRPr="000E4C7C">
        <w:rPr>
          <w:sz w:val="24"/>
          <w:szCs w:val="24"/>
        </w:rPr>
        <w:t xml:space="preserve"> месяцев.</w:t>
      </w:r>
    </w:p>
    <w:p w:rsidR="00E67750" w:rsidRPr="00B30330" w:rsidRDefault="00E67750" w:rsidP="00E67750">
      <w:pPr>
        <w:pStyle w:val="ConsPlusNormal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B30330">
        <w:rPr>
          <w:sz w:val="24"/>
          <w:szCs w:val="24"/>
        </w:rPr>
        <w:t xml:space="preserve">Сформированное и подписанное </w:t>
      </w:r>
      <w:proofErr w:type="gramStart"/>
      <w:r w:rsidRPr="00B30330">
        <w:rPr>
          <w:sz w:val="24"/>
          <w:szCs w:val="24"/>
        </w:rPr>
        <w:t>заявление</w:t>
      </w:r>
      <w:proofErr w:type="gramEnd"/>
      <w:r w:rsidRPr="00B3033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</w:t>
      </w:r>
      <w:r>
        <w:rPr>
          <w:sz w:val="24"/>
          <w:szCs w:val="24"/>
        </w:rPr>
        <w:t>у</w:t>
      </w:r>
      <w:r w:rsidRPr="00B30330">
        <w:rPr>
          <w:sz w:val="24"/>
          <w:szCs w:val="24"/>
        </w:rPr>
        <w:t xml:space="preserve">полномоченный орган посредством </w:t>
      </w:r>
      <w:r>
        <w:rPr>
          <w:sz w:val="24"/>
          <w:szCs w:val="24"/>
        </w:rPr>
        <w:t>Единого портала</w:t>
      </w:r>
      <w:r w:rsidRPr="00B30330">
        <w:rPr>
          <w:sz w:val="24"/>
          <w:szCs w:val="24"/>
        </w:rPr>
        <w:t>, регионального портала.</w:t>
      </w:r>
    </w:p>
    <w:p w:rsidR="00E67750" w:rsidRPr="00B30330" w:rsidRDefault="00E67750" w:rsidP="00E67750">
      <w:pPr>
        <w:pStyle w:val="ConsPlusNormal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 w:rsidRPr="00B30330">
        <w:rPr>
          <w:sz w:val="24"/>
          <w:szCs w:val="24"/>
        </w:rPr>
        <w:t xml:space="preserve">При наступлении событий, являющихся основанием для предоставления муниципальной услуги, </w:t>
      </w:r>
      <w:r>
        <w:rPr>
          <w:sz w:val="24"/>
          <w:szCs w:val="24"/>
        </w:rPr>
        <w:t>у</w:t>
      </w:r>
      <w:r w:rsidRPr="00B30330">
        <w:rPr>
          <w:sz w:val="24"/>
          <w:szCs w:val="24"/>
        </w:rPr>
        <w:t>полномоченный орган вправе:</w:t>
      </w:r>
    </w:p>
    <w:p w:rsidR="00E67750" w:rsidRPr="00B30330" w:rsidRDefault="00E67750" w:rsidP="00E67750">
      <w:pPr>
        <w:pStyle w:val="ConsPlusNormal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30330">
        <w:rPr>
          <w:sz w:val="24"/>
          <w:szCs w:val="24"/>
        </w:rPr>
        <w:t xml:space="preserve">проводить мероприятия, направленные на подготовку результатов 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B30330">
        <w:rPr>
          <w:sz w:val="24"/>
          <w:szCs w:val="24"/>
        </w:rPr>
        <w:t>запрос</w:t>
      </w:r>
      <w:proofErr w:type="gramEnd"/>
      <w:r w:rsidRPr="00B30330">
        <w:rPr>
          <w:sz w:val="24"/>
          <w:szCs w:val="24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E67750" w:rsidRPr="00B30330" w:rsidRDefault="00E67750" w:rsidP="00E67750">
      <w:pPr>
        <w:pStyle w:val="ConsPlusNormal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proofErr w:type="gramStart"/>
      <w:r w:rsidRPr="00B30330">
        <w:rPr>
          <w:sz w:val="24"/>
          <w:szCs w:val="24"/>
        </w:rPr>
        <w:t>при условии наличия запроса заявителя о предоставлении муниципальной услуги,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государственных и муниципальных услуг и</w:t>
      </w:r>
      <w:proofErr w:type="gramEnd"/>
      <w:r w:rsidRPr="00B30330">
        <w:rPr>
          <w:sz w:val="24"/>
          <w:szCs w:val="24"/>
        </w:rPr>
        <w:t xml:space="preserve"> уведомлять заявителя о проведенных мероприятиях.</w:t>
      </w:r>
    </w:p>
    <w:p w:rsidR="00E67750" w:rsidRPr="00B30330" w:rsidRDefault="00E67750" w:rsidP="00E67750">
      <w:pPr>
        <w:pStyle w:val="ConsPlusNormal"/>
        <w:tabs>
          <w:tab w:val="left" w:pos="1134"/>
        </w:tabs>
        <w:ind w:firstLine="709"/>
        <w:jc w:val="both"/>
        <w:rPr>
          <w:sz w:val="24"/>
          <w:szCs w:val="24"/>
        </w:rPr>
      </w:pPr>
      <w:bookmarkStart w:id="3" w:name="P255"/>
      <w:bookmarkEnd w:id="3"/>
      <w:r>
        <w:rPr>
          <w:sz w:val="24"/>
          <w:szCs w:val="24"/>
        </w:rPr>
        <w:t>5.</w:t>
      </w:r>
      <w:r>
        <w:rPr>
          <w:sz w:val="24"/>
          <w:szCs w:val="24"/>
        </w:rPr>
        <w:tab/>
      </w:r>
      <w:proofErr w:type="gramStart"/>
      <w:r w:rsidRPr="00B30330">
        <w:rPr>
          <w:sz w:val="24"/>
          <w:szCs w:val="24"/>
        </w:rPr>
        <w:t xml:space="preserve">Уполномоченный орган обеспечивает в срок не позднее </w:t>
      </w:r>
      <w:r>
        <w:rPr>
          <w:sz w:val="24"/>
          <w:szCs w:val="24"/>
        </w:rPr>
        <w:t>одного</w:t>
      </w:r>
      <w:r w:rsidRPr="00B30330">
        <w:rPr>
          <w:sz w:val="24"/>
          <w:szCs w:val="24"/>
        </w:rPr>
        <w:t xml:space="preserve"> рабочего дня с момента подачи заявления на Е</w:t>
      </w:r>
      <w:r>
        <w:rPr>
          <w:sz w:val="24"/>
          <w:szCs w:val="24"/>
        </w:rPr>
        <w:t>дином портале</w:t>
      </w:r>
      <w:r w:rsidRPr="00B30330">
        <w:rPr>
          <w:sz w:val="24"/>
          <w:szCs w:val="24"/>
        </w:rPr>
        <w:t>, региональный портал, а в случае его поступления в нерабочий или праздничный день - в следующий за ним первый рабочий день прием документов, необходимых для предоставления муниципальной услуги, и направление заявителю электронного сообщения о поступлении заявления.</w:t>
      </w:r>
      <w:proofErr w:type="gramEnd"/>
    </w:p>
    <w:p w:rsidR="00E67750" w:rsidRPr="00B30330" w:rsidRDefault="00E67750" w:rsidP="00E67750">
      <w:pPr>
        <w:pStyle w:val="ConsPlusNormal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</w:r>
      <w:r w:rsidRPr="00B30330">
        <w:rPr>
          <w:sz w:val="24"/>
          <w:szCs w:val="24"/>
        </w:rPr>
        <w:t xml:space="preserve"> Электронное заявление становится доступным для должностного лица </w:t>
      </w:r>
      <w:r>
        <w:rPr>
          <w:sz w:val="24"/>
          <w:szCs w:val="24"/>
        </w:rPr>
        <w:t>у</w:t>
      </w:r>
      <w:r w:rsidRPr="00B30330">
        <w:rPr>
          <w:sz w:val="24"/>
          <w:szCs w:val="24"/>
        </w:rPr>
        <w:t xml:space="preserve">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</w:t>
      </w:r>
      <w:r w:rsidRPr="00B30330">
        <w:rPr>
          <w:sz w:val="24"/>
          <w:szCs w:val="24"/>
        </w:rPr>
        <w:lastRenderedPageBreak/>
        <w:t xml:space="preserve">используемой </w:t>
      </w:r>
      <w:r>
        <w:rPr>
          <w:sz w:val="24"/>
          <w:szCs w:val="24"/>
        </w:rPr>
        <w:t>у</w:t>
      </w:r>
      <w:r w:rsidRPr="00B30330">
        <w:rPr>
          <w:sz w:val="24"/>
          <w:szCs w:val="24"/>
        </w:rPr>
        <w:t>полномоченным органом для предоставления муниципальной услуги (далее - ГИС).</w:t>
      </w:r>
    </w:p>
    <w:p w:rsidR="00E67750" w:rsidRPr="00B30330" w:rsidRDefault="00E67750" w:rsidP="00E67750">
      <w:pPr>
        <w:pStyle w:val="ConsPlusNormal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B30330">
        <w:rPr>
          <w:sz w:val="24"/>
          <w:szCs w:val="24"/>
        </w:rPr>
        <w:t>Ответственное должностное лицо:</w:t>
      </w:r>
    </w:p>
    <w:p w:rsidR="00E67750" w:rsidRPr="00B30330" w:rsidRDefault="00E67750" w:rsidP="00E67750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30330">
        <w:rPr>
          <w:sz w:val="24"/>
          <w:szCs w:val="24"/>
        </w:rPr>
        <w:t xml:space="preserve">проверяет наличие электронных заявлений, поступивших с </w:t>
      </w:r>
      <w:r>
        <w:rPr>
          <w:sz w:val="24"/>
          <w:szCs w:val="24"/>
        </w:rPr>
        <w:t>Единого портала</w:t>
      </w:r>
      <w:r w:rsidRPr="00B30330">
        <w:rPr>
          <w:sz w:val="24"/>
          <w:szCs w:val="24"/>
        </w:rPr>
        <w:t xml:space="preserve">, регионального портала, с периодом не реже </w:t>
      </w:r>
      <w:r>
        <w:rPr>
          <w:sz w:val="24"/>
          <w:szCs w:val="24"/>
        </w:rPr>
        <w:t>двух</w:t>
      </w:r>
      <w:r w:rsidRPr="00B30330">
        <w:rPr>
          <w:sz w:val="24"/>
          <w:szCs w:val="24"/>
        </w:rPr>
        <w:t xml:space="preserve"> раз в день;</w:t>
      </w:r>
    </w:p>
    <w:p w:rsidR="00E67750" w:rsidRPr="00B30330" w:rsidRDefault="00E67750" w:rsidP="00E67750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30330">
        <w:rPr>
          <w:sz w:val="24"/>
          <w:szCs w:val="24"/>
        </w:rPr>
        <w:t>рассматривает поступившие заявления и приложенные образы документов (документы);</w:t>
      </w:r>
    </w:p>
    <w:p w:rsidR="00E67750" w:rsidRPr="00B30330" w:rsidRDefault="00E67750" w:rsidP="00E67750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30330">
        <w:rPr>
          <w:sz w:val="24"/>
          <w:szCs w:val="24"/>
        </w:rPr>
        <w:t xml:space="preserve">производит действия в соответствии с </w:t>
      </w:r>
      <w:r w:rsidRPr="00586365">
        <w:rPr>
          <w:sz w:val="24"/>
          <w:szCs w:val="24"/>
        </w:rPr>
        <w:t xml:space="preserve">частью </w:t>
      </w:r>
      <w:r w:rsidRPr="00086BD1">
        <w:rPr>
          <w:sz w:val="24"/>
          <w:szCs w:val="24"/>
        </w:rPr>
        <w:t>5 статьи 3</w:t>
      </w:r>
      <w:r w:rsidRPr="00586365">
        <w:rPr>
          <w:sz w:val="24"/>
          <w:szCs w:val="24"/>
        </w:rPr>
        <w:t xml:space="preserve"> Административного</w:t>
      </w:r>
      <w:r w:rsidRPr="00B30330">
        <w:rPr>
          <w:sz w:val="24"/>
          <w:szCs w:val="24"/>
        </w:rPr>
        <w:t xml:space="preserve"> регламента.</w:t>
      </w:r>
    </w:p>
    <w:p w:rsidR="00E67750" w:rsidRPr="00B30330" w:rsidRDefault="00E67750" w:rsidP="00E67750">
      <w:pPr>
        <w:pStyle w:val="ConsPlusNormal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</w:r>
      <w:r w:rsidRPr="00B30330">
        <w:rPr>
          <w:sz w:val="24"/>
          <w:szCs w:val="24"/>
        </w:rPr>
        <w:t>Заявителю в качестве результата предоставления муниципальной услуги обеспечивается возможность получения документа:</w:t>
      </w:r>
    </w:p>
    <w:p w:rsidR="00E67750" w:rsidRPr="00C70FDF" w:rsidRDefault="00E67750" w:rsidP="00E67750">
      <w:pPr>
        <w:pStyle w:val="ConsPlusNormal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70FDF">
        <w:rPr>
          <w:sz w:val="24"/>
          <w:szCs w:val="24"/>
        </w:rPr>
        <w:t>получения электронного документа, подписанного с использованием усиленной квалифицированной электронной подписи;</w:t>
      </w:r>
    </w:p>
    <w:p w:rsidR="00E67750" w:rsidRDefault="00E67750" w:rsidP="00E67750">
      <w:pPr>
        <w:pStyle w:val="ConsPlusNormal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70FDF">
        <w:rPr>
          <w:sz w:val="24"/>
          <w:szCs w:val="24"/>
        </w:rPr>
        <w:t>получения информации из государственных (муниципальных) информационных систем, кроме случаев, когда в соответствии с нормативными правовыми актами такая информация требует обязательного ее подписания со стороны органа (организации) усиленной квалифицированной электронной подписью;</w:t>
      </w:r>
    </w:p>
    <w:p w:rsidR="00E67750" w:rsidRPr="00867FB0" w:rsidRDefault="00E67750" w:rsidP="00E67750">
      <w:pPr>
        <w:pStyle w:val="ConsPlusNormal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867FB0">
        <w:rPr>
          <w:sz w:val="24"/>
          <w:szCs w:val="24"/>
        </w:rPr>
        <w:t>внесения изменений в сведения, содержащиеся в государственных (муниципальных) информационных системах на основании информации, содержащейся в запросе и (или) прилагаемых к запросу документах, в случаях, предусмотренных нормативными правовыми актами, регулирующими порядок предоставления услуги.</w:t>
      </w:r>
    </w:p>
    <w:p w:rsidR="00E67750" w:rsidRPr="00B30330" w:rsidRDefault="00E67750" w:rsidP="00E67750">
      <w:pPr>
        <w:pStyle w:val="ConsPlusNormal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</w:r>
      <w:r w:rsidRPr="00B30330">
        <w:rPr>
          <w:sz w:val="24"/>
          <w:szCs w:val="24"/>
        </w:rPr>
        <w:t>Получение информации о ходе рассмотрения заявления и о результате предоставления муниципальной услуги производится в личном кабинете на Е</w:t>
      </w:r>
      <w:r>
        <w:rPr>
          <w:sz w:val="24"/>
          <w:szCs w:val="24"/>
        </w:rPr>
        <w:t>дином портале</w:t>
      </w:r>
      <w:r w:rsidRPr="00B30330">
        <w:rPr>
          <w:sz w:val="24"/>
          <w:szCs w:val="24"/>
        </w:rPr>
        <w:t>, региональном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E67750" w:rsidRPr="00B30330" w:rsidRDefault="00E67750" w:rsidP="00E67750">
      <w:pPr>
        <w:pStyle w:val="ConsPlusNormal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B30330">
        <w:rPr>
          <w:sz w:val="24"/>
          <w:szCs w:val="24"/>
        </w:rPr>
        <w:t>При предоставлении муниципальной услуги в электронной форме заявителю направляется:</w:t>
      </w:r>
    </w:p>
    <w:p w:rsidR="00E67750" w:rsidRPr="00B30330" w:rsidRDefault="00E67750" w:rsidP="00E67750">
      <w:pPr>
        <w:pStyle w:val="ConsPlusNorma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proofErr w:type="gramStart"/>
      <w:r w:rsidRPr="00B30330">
        <w:rPr>
          <w:sz w:val="24"/>
          <w:szCs w:val="24"/>
        </w:rPr>
        <w:t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:rsidR="00E67750" w:rsidRPr="00B30330" w:rsidRDefault="00E67750" w:rsidP="00E67750">
      <w:pPr>
        <w:pStyle w:val="ConsPlusNorma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B30330">
        <w:rPr>
          <w:sz w:val="24"/>
          <w:szCs w:val="24"/>
        </w:rPr>
        <w:t>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мотивировать отказ в предоставлении муниципальной услуги.</w:t>
      </w:r>
    </w:p>
    <w:p w:rsidR="00E67750" w:rsidRPr="00B30330" w:rsidRDefault="00E67750" w:rsidP="00E67750">
      <w:pPr>
        <w:pStyle w:val="ConsPlusNormal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</w:r>
      <w:r w:rsidRPr="00B30330">
        <w:rPr>
          <w:sz w:val="24"/>
          <w:szCs w:val="24"/>
        </w:rPr>
        <w:t>Оценка качества предоставления муниципальной услуги</w:t>
      </w:r>
      <w:r w:rsidR="00CA335E">
        <w:rPr>
          <w:sz w:val="24"/>
          <w:szCs w:val="24"/>
        </w:rPr>
        <w:t>.</w:t>
      </w:r>
    </w:p>
    <w:p w:rsidR="00E67750" w:rsidRPr="00B30330" w:rsidRDefault="00E67750" w:rsidP="00E67750">
      <w:pPr>
        <w:pStyle w:val="ConsPlusNormal"/>
        <w:tabs>
          <w:tab w:val="left" w:pos="1134"/>
        </w:tabs>
        <w:ind w:firstLine="709"/>
        <w:jc w:val="both"/>
        <w:rPr>
          <w:sz w:val="24"/>
          <w:szCs w:val="24"/>
        </w:rPr>
      </w:pPr>
      <w:proofErr w:type="gramStart"/>
      <w:r w:rsidRPr="00B30330">
        <w:rPr>
          <w:sz w:val="24"/>
          <w:szCs w:val="24"/>
        </w:rPr>
        <w:t xml:space="preserve">Оценка качества предоставления муниципальной услуги осуществляется в соответствии с </w:t>
      </w:r>
      <w:r w:rsidRPr="00715702">
        <w:rPr>
          <w:sz w:val="24"/>
          <w:szCs w:val="24"/>
        </w:rPr>
        <w:t>Правилами</w:t>
      </w:r>
      <w:r w:rsidRPr="00B30330">
        <w:rPr>
          <w:sz w:val="24"/>
          <w:szCs w:val="24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12.12.2012 </w:t>
      </w:r>
      <w:r>
        <w:rPr>
          <w:sz w:val="24"/>
          <w:szCs w:val="24"/>
        </w:rPr>
        <w:t>№</w:t>
      </w:r>
      <w:r w:rsidRPr="00B30330">
        <w:rPr>
          <w:sz w:val="24"/>
          <w:szCs w:val="24"/>
        </w:rPr>
        <w:t xml:space="preserve"> 1284 </w:t>
      </w:r>
      <w:r>
        <w:rPr>
          <w:sz w:val="24"/>
          <w:szCs w:val="24"/>
        </w:rPr>
        <w:t>«</w:t>
      </w:r>
      <w:r w:rsidRPr="00B30330">
        <w:rPr>
          <w:sz w:val="24"/>
          <w:szCs w:val="24"/>
        </w:rPr>
        <w:t>Об</w:t>
      </w:r>
      <w:proofErr w:type="gramEnd"/>
      <w:r w:rsidRPr="00B30330">
        <w:rPr>
          <w:sz w:val="24"/>
          <w:szCs w:val="24"/>
        </w:rPr>
        <w:t xml:space="preserve"> </w:t>
      </w:r>
      <w:proofErr w:type="gramStart"/>
      <w:r w:rsidRPr="00B30330">
        <w:rPr>
          <w:sz w:val="24"/>
          <w:szCs w:val="24"/>
        </w:rPr>
        <w:t xml:space="preserve">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</w:t>
      </w:r>
      <w:r w:rsidRPr="00B30330">
        <w:rPr>
          <w:sz w:val="24"/>
          <w:szCs w:val="24"/>
        </w:rPr>
        <w:lastRenderedPageBreak/>
        <w:t>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</w:t>
      </w:r>
      <w:proofErr w:type="gramEnd"/>
      <w:r w:rsidRPr="00B30330">
        <w:rPr>
          <w:sz w:val="24"/>
          <w:szCs w:val="24"/>
        </w:rPr>
        <w:t xml:space="preserve"> </w:t>
      </w:r>
      <w:proofErr w:type="gramStart"/>
      <w:r w:rsidRPr="00B30330">
        <w:rPr>
          <w:sz w:val="24"/>
          <w:szCs w:val="24"/>
        </w:rPr>
        <w:t>прекращении</w:t>
      </w:r>
      <w:proofErr w:type="gramEnd"/>
      <w:r w:rsidRPr="00B30330">
        <w:rPr>
          <w:sz w:val="24"/>
          <w:szCs w:val="24"/>
        </w:rPr>
        <w:t xml:space="preserve"> исполнения соответствующими руководителями своих должностных обязанностей</w:t>
      </w:r>
      <w:r>
        <w:rPr>
          <w:sz w:val="24"/>
          <w:szCs w:val="24"/>
        </w:rPr>
        <w:t>»</w:t>
      </w:r>
      <w:r w:rsidRPr="00B30330">
        <w:rPr>
          <w:sz w:val="24"/>
          <w:szCs w:val="24"/>
        </w:rPr>
        <w:t>.</w:t>
      </w:r>
    </w:p>
    <w:p w:rsidR="00E67750" w:rsidRPr="00B30330" w:rsidRDefault="00E67750" w:rsidP="00E67750">
      <w:pPr>
        <w:pStyle w:val="ConsPlusNormal"/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sz w:val="24"/>
          <w:szCs w:val="24"/>
        </w:rPr>
        <w:tab/>
      </w:r>
      <w:proofErr w:type="gramStart"/>
      <w:r w:rsidRPr="00B30330">
        <w:rPr>
          <w:sz w:val="24"/>
          <w:szCs w:val="24"/>
        </w:rPr>
        <w:t xml:space="preserve">Заявителю обеспечивается возможность направления жалобы на решения, действия или бездействие </w:t>
      </w:r>
      <w:r>
        <w:rPr>
          <w:sz w:val="24"/>
          <w:szCs w:val="24"/>
        </w:rPr>
        <w:t>у</w:t>
      </w:r>
      <w:r w:rsidRPr="00B30330">
        <w:rPr>
          <w:sz w:val="24"/>
          <w:szCs w:val="24"/>
        </w:rPr>
        <w:t xml:space="preserve">полномоченного органа, должностного лица </w:t>
      </w:r>
      <w:r>
        <w:rPr>
          <w:sz w:val="24"/>
          <w:szCs w:val="24"/>
        </w:rPr>
        <w:t>у</w:t>
      </w:r>
      <w:r w:rsidRPr="00B30330">
        <w:rPr>
          <w:sz w:val="24"/>
          <w:szCs w:val="24"/>
        </w:rPr>
        <w:t xml:space="preserve">полномоченного органа либо муниципального служащего в соответствии со </w:t>
      </w:r>
      <w:r w:rsidRPr="00715702">
        <w:rPr>
          <w:sz w:val="24"/>
          <w:szCs w:val="24"/>
        </w:rPr>
        <w:t>статьей 11.2</w:t>
      </w:r>
      <w:r w:rsidRPr="00B30330">
        <w:rPr>
          <w:sz w:val="24"/>
          <w:szCs w:val="24"/>
        </w:rPr>
        <w:t xml:space="preserve"> Федерального закона </w:t>
      </w:r>
      <w:r>
        <w:rPr>
          <w:sz w:val="24"/>
          <w:szCs w:val="24"/>
        </w:rPr>
        <w:t>№</w:t>
      </w:r>
      <w:r w:rsidRPr="00B30330">
        <w:rPr>
          <w:sz w:val="24"/>
          <w:szCs w:val="24"/>
        </w:rPr>
        <w:t xml:space="preserve"> 210-ФЗ и в порядке, установленном </w:t>
      </w:r>
      <w:r w:rsidRPr="00715702">
        <w:rPr>
          <w:sz w:val="24"/>
          <w:szCs w:val="24"/>
        </w:rPr>
        <w:t>постановлением</w:t>
      </w:r>
      <w:r w:rsidRPr="00B30330">
        <w:rPr>
          <w:sz w:val="24"/>
          <w:szCs w:val="24"/>
        </w:rPr>
        <w:t xml:space="preserve"> Правительства Российской Федерации от 20.11.2012 </w:t>
      </w:r>
      <w:r>
        <w:rPr>
          <w:sz w:val="24"/>
          <w:szCs w:val="24"/>
        </w:rPr>
        <w:t>№</w:t>
      </w:r>
      <w:r w:rsidRPr="00B30330">
        <w:rPr>
          <w:sz w:val="24"/>
          <w:szCs w:val="24"/>
        </w:rPr>
        <w:t xml:space="preserve"> 1198 </w:t>
      </w:r>
      <w:r>
        <w:rPr>
          <w:sz w:val="24"/>
          <w:szCs w:val="24"/>
        </w:rPr>
        <w:t>«</w:t>
      </w:r>
      <w:r w:rsidRPr="00B30330">
        <w:rPr>
          <w:sz w:val="24"/>
          <w:szCs w:val="24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>
        <w:rPr>
          <w:sz w:val="24"/>
          <w:szCs w:val="24"/>
        </w:rPr>
        <w:t>»</w:t>
      </w:r>
      <w:r w:rsidRPr="00B30330">
        <w:rPr>
          <w:sz w:val="24"/>
          <w:szCs w:val="24"/>
        </w:rPr>
        <w:t>.</w:t>
      </w:r>
      <w:proofErr w:type="gramEnd"/>
    </w:p>
    <w:p w:rsidR="00E67750" w:rsidRPr="00B30330" w:rsidRDefault="00E67750" w:rsidP="00CA335E">
      <w:pPr>
        <w:pStyle w:val="21"/>
        <w:shd w:val="clear" w:color="auto" w:fill="auto"/>
        <w:tabs>
          <w:tab w:val="left" w:pos="1134"/>
          <w:tab w:val="left" w:pos="1967"/>
        </w:tabs>
        <w:spacing w:line="240" w:lineRule="auto"/>
        <w:ind w:firstLine="709"/>
        <w:jc w:val="both"/>
        <w:rPr>
          <w:color w:val="auto"/>
          <w:lang w:bidi="ar-SA"/>
        </w:rPr>
      </w:pPr>
      <w:r>
        <w:rPr>
          <w:color w:val="auto"/>
          <w:lang w:bidi="ar-SA"/>
        </w:rPr>
        <w:t>11.</w:t>
      </w:r>
      <w:r>
        <w:rPr>
          <w:color w:val="auto"/>
          <w:lang w:bidi="ar-SA"/>
        </w:rPr>
        <w:tab/>
      </w:r>
      <w:r w:rsidRPr="00B30330">
        <w:rPr>
          <w:color w:val="auto"/>
          <w:lang w:bidi="ar-SA"/>
        </w:rPr>
        <w:t>Варианты и порядок предоставления муниципальной услуги отдельным категориям заявителей, объединенных общими признаками, отсутствуют в связи с отсутствием таких категорий заявителей</w:t>
      </w:r>
    </w:p>
    <w:p w:rsidR="00E67750" w:rsidRDefault="00E67750" w:rsidP="00E67750">
      <w:pPr>
        <w:pStyle w:val="32"/>
        <w:shd w:val="clear" w:color="auto" w:fill="auto"/>
        <w:tabs>
          <w:tab w:val="left" w:pos="1908"/>
        </w:tabs>
        <w:spacing w:after="0" w:line="240" w:lineRule="auto"/>
        <w:ind w:left="1180" w:firstLine="0"/>
        <w:jc w:val="both"/>
      </w:pPr>
    </w:p>
    <w:p w:rsidR="00E67750" w:rsidRDefault="00E67750" w:rsidP="00E67750">
      <w:pPr>
        <w:pStyle w:val="21"/>
        <w:shd w:val="clear" w:color="auto" w:fill="auto"/>
        <w:tabs>
          <w:tab w:val="left" w:pos="1967"/>
        </w:tabs>
        <w:spacing w:line="240" w:lineRule="auto"/>
        <w:ind w:firstLine="709"/>
        <w:rPr>
          <w:b/>
          <w:lang w:eastAsia="ar-SA"/>
        </w:rPr>
      </w:pPr>
      <w:r w:rsidRPr="00B30330">
        <w:rPr>
          <w:lang w:eastAsia="ar-SA"/>
        </w:rPr>
        <w:t xml:space="preserve">Статья 4. </w:t>
      </w:r>
      <w:r w:rsidRPr="00B30330">
        <w:rPr>
          <w:b/>
          <w:lang w:eastAsia="ar-SA"/>
        </w:rPr>
        <w:t xml:space="preserve">Формы </w:t>
      </w:r>
      <w:proofErr w:type="gramStart"/>
      <w:r w:rsidRPr="00B30330">
        <w:rPr>
          <w:b/>
          <w:lang w:eastAsia="ar-SA"/>
        </w:rPr>
        <w:t>контроля за</w:t>
      </w:r>
      <w:proofErr w:type="gramEnd"/>
      <w:r w:rsidRPr="00B30330">
        <w:rPr>
          <w:b/>
          <w:lang w:eastAsia="ar-SA"/>
        </w:rPr>
        <w:t xml:space="preserve"> исполнением Административного регламента</w:t>
      </w:r>
    </w:p>
    <w:p w:rsidR="00E67750" w:rsidRPr="00202B3F" w:rsidRDefault="00E67750" w:rsidP="00E67750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</w:pPr>
    </w:p>
    <w:p w:rsidR="00E67750" w:rsidRDefault="00E67750" w:rsidP="00E67750">
      <w:pPr>
        <w:pStyle w:val="af1"/>
        <w:tabs>
          <w:tab w:val="left" w:pos="142"/>
          <w:tab w:val="left" w:pos="1134"/>
        </w:tabs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proofErr w:type="gramStart"/>
      <w:r w:rsidRPr="00A53016">
        <w:rPr>
          <w:rFonts w:ascii="Times New Roman" w:hAnsi="Times New Roman"/>
        </w:rPr>
        <w:t>Контроль за</w:t>
      </w:r>
      <w:proofErr w:type="gramEnd"/>
      <w:r w:rsidRPr="00A53016">
        <w:rPr>
          <w:rFonts w:ascii="Times New Roman" w:hAnsi="Times New Roman"/>
        </w:rPr>
        <w:t xml:space="preserve"> соблюдением и исполнением </w:t>
      </w:r>
      <w:r>
        <w:rPr>
          <w:rFonts w:ascii="Times New Roman" w:hAnsi="Times New Roman"/>
        </w:rPr>
        <w:t>а</w:t>
      </w:r>
      <w:r w:rsidRPr="00A53016">
        <w:rPr>
          <w:rFonts w:ascii="Times New Roman" w:hAnsi="Times New Roman"/>
        </w:rPr>
        <w:t xml:space="preserve">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Pr="00041682">
        <w:rPr>
          <w:rFonts w:ascii="Times New Roman" w:hAnsi="Times New Roman"/>
        </w:rPr>
        <w:t>уполномоченного органа,</w:t>
      </w:r>
      <w:r w:rsidRPr="00A53016">
        <w:rPr>
          <w:rFonts w:ascii="Times New Roman" w:hAnsi="Times New Roman"/>
        </w:rPr>
        <w:t xml:space="preserve"> уполномоченными на осуществление контроля за предоставлением муниципальной услуги.</w:t>
      </w:r>
    </w:p>
    <w:p w:rsidR="00E67750" w:rsidRDefault="00E67750" w:rsidP="00E67750">
      <w:pPr>
        <w:pStyle w:val="af1"/>
        <w:tabs>
          <w:tab w:val="left" w:pos="142"/>
          <w:tab w:val="left" w:pos="1134"/>
        </w:tabs>
        <w:ind w:left="0" w:firstLine="709"/>
        <w:rPr>
          <w:rFonts w:ascii="Times New Roman" w:hAnsi="Times New Roman"/>
        </w:rPr>
      </w:pPr>
      <w:r w:rsidRPr="00A53016">
        <w:rPr>
          <w:rFonts w:ascii="Times New Roman" w:hAnsi="Times New Roman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>
        <w:rPr>
          <w:rFonts w:ascii="Times New Roman" w:hAnsi="Times New Roman"/>
        </w:rPr>
        <w:t>у</w:t>
      </w:r>
      <w:r w:rsidRPr="00A53016">
        <w:rPr>
          <w:rFonts w:ascii="Times New Roman" w:hAnsi="Times New Roman"/>
        </w:rPr>
        <w:t>полномоченного органа.</w:t>
      </w:r>
    </w:p>
    <w:p w:rsidR="00E67750" w:rsidRPr="00A53016" w:rsidRDefault="00E67750" w:rsidP="00E67750">
      <w:pPr>
        <w:pStyle w:val="af1"/>
        <w:tabs>
          <w:tab w:val="left" w:pos="142"/>
          <w:tab w:val="left" w:pos="1134"/>
        </w:tabs>
        <w:ind w:left="709"/>
        <w:rPr>
          <w:rFonts w:ascii="Times New Roman" w:hAnsi="Times New Roman"/>
        </w:rPr>
      </w:pPr>
      <w:r w:rsidRPr="00A53016">
        <w:rPr>
          <w:rFonts w:ascii="Times New Roman" w:hAnsi="Times New Roman"/>
        </w:rPr>
        <w:t>Текущий контроль осуществляется путем проведения проверок:</w:t>
      </w:r>
    </w:p>
    <w:p w:rsidR="00E67750" w:rsidRPr="00A53016" w:rsidRDefault="00E67750" w:rsidP="00E67750">
      <w:pPr>
        <w:pStyle w:val="af1"/>
        <w:numPr>
          <w:ilvl w:val="0"/>
          <w:numId w:val="21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</w:rPr>
      </w:pPr>
      <w:r w:rsidRPr="00A53016">
        <w:rPr>
          <w:rFonts w:ascii="Times New Roman" w:hAnsi="Times New Roman"/>
        </w:rPr>
        <w:t>решений о предоставлении (об отказе в предоставлении) муниципальной услуги;</w:t>
      </w:r>
    </w:p>
    <w:p w:rsidR="00E67750" w:rsidRPr="00A53016" w:rsidRDefault="00E67750" w:rsidP="00E67750">
      <w:pPr>
        <w:pStyle w:val="af1"/>
        <w:numPr>
          <w:ilvl w:val="0"/>
          <w:numId w:val="21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</w:rPr>
      </w:pPr>
      <w:r w:rsidRPr="00A53016">
        <w:rPr>
          <w:rFonts w:ascii="Times New Roman" w:hAnsi="Times New Roman"/>
        </w:rPr>
        <w:t>выявления и устранения нарушений прав граждан;</w:t>
      </w:r>
    </w:p>
    <w:p w:rsidR="00E67750" w:rsidRPr="00A53016" w:rsidRDefault="00E67750" w:rsidP="00E67750">
      <w:pPr>
        <w:pStyle w:val="af1"/>
        <w:numPr>
          <w:ilvl w:val="0"/>
          <w:numId w:val="21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</w:rPr>
      </w:pPr>
      <w:r w:rsidRPr="00A53016">
        <w:rPr>
          <w:rFonts w:ascii="Times New Roman" w:hAnsi="Times New Roman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E67750" w:rsidRPr="00E934E4" w:rsidRDefault="00E67750" w:rsidP="00E67750">
      <w:pPr>
        <w:tabs>
          <w:tab w:val="left" w:pos="1134"/>
        </w:tabs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proofErr w:type="gramStart"/>
      <w:r w:rsidRPr="00E934E4">
        <w:rPr>
          <w:rFonts w:ascii="Times New Roman" w:hAnsi="Times New Roman"/>
        </w:rPr>
        <w:t>Контроль за</w:t>
      </w:r>
      <w:proofErr w:type="gramEnd"/>
      <w:r w:rsidRPr="00E934E4">
        <w:rPr>
          <w:rFonts w:ascii="Times New Roman" w:hAnsi="Times New Roman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E67750" w:rsidRPr="00E934E4" w:rsidRDefault="00E67750" w:rsidP="00E67750">
      <w:pPr>
        <w:tabs>
          <w:tab w:val="left" w:pos="1134"/>
        </w:tabs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Pr="00E934E4">
        <w:rPr>
          <w:rFonts w:ascii="Times New Roman" w:hAnsi="Times New Roman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E67750" w:rsidRPr="00A53016" w:rsidRDefault="00E67750" w:rsidP="00E67750">
      <w:pPr>
        <w:pStyle w:val="af1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A53016">
        <w:rPr>
          <w:rFonts w:ascii="Times New Roman" w:hAnsi="Times New Roman"/>
        </w:rPr>
        <w:t>соблюдение сроков предоставления муниципальной услуги;</w:t>
      </w:r>
    </w:p>
    <w:p w:rsidR="00E67750" w:rsidRPr="00A53016" w:rsidRDefault="00E67750" w:rsidP="00E67750">
      <w:pPr>
        <w:pStyle w:val="af1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A53016">
        <w:rPr>
          <w:rFonts w:ascii="Times New Roman" w:hAnsi="Times New Roman"/>
        </w:rPr>
        <w:t xml:space="preserve">соблюдение положений </w:t>
      </w:r>
      <w:r>
        <w:rPr>
          <w:rFonts w:ascii="Times New Roman" w:hAnsi="Times New Roman"/>
        </w:rPr>
        <w:t>а</w:t>
      </w:r>
      <w:r w:rsidRPr="00A53016">
        <w:rPr>
          <w:rFonts w:ascii="Times New Roman" w:hAnsi="Times New Roman"/>
        </w:rPr>
        <w:t>дминистративного регламента;</w:t>
      </w:r>
    </w:p>
    <w:p w:rsidR="00E67750" w:rsidRPr="00A53016" w:rsidRDefault="00E67750" w:rsidP="00E67750">
      <w:pPr>
        <w:pStyle w:val="af1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A53016">
        <w:rPr>
          <w:rFonts w:ascii="Times New Roman" w:hAnsi="Times New Roman"/>
        </w:rPr>
        <w:t>правильность и обоснованность принятого решения об отказе в предоставлении муниципальной услуги.</w:t>
      </w:r>
    </w:p>
    <w:p w:rsidR="00E67750" w:rsidRDefault="00E67750" w:rsidP="00E67750">
      <w:pPr>
        <w:pStyle w:val="af1"/>
        <w:tabs>
          <w:tab w:val="left" w:pos="1134"/>
        </w:tabs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 w:rsidRPr="00F92400">
        <w:rPr>
          <w:rFonts w:ascii="Times New Roman" w:hAnsi="Times New Roman"/>
        </w:rPr>
        <w:t xml:space="preserve">Основанием для проведения внеплановых проверок являются: </w:t>
      </w:r>
    </w:p>
    <w:p w:rsidR="00E67750" w:rsidRPr="003316F0" w:rsidRDefault="00E67750" w:rsidP="00E6775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3316F0">
        <w:rPr>
          <w:rFonts w:ascii="Times New Roman" w:hAnsi="Times New Roman"/>
        </w:rPr>
        <w:t>)</w:t>
      </w:r>
      <w:r>
        <w:rPr>
          <w:rFonts w:ascii="Times New Roman" w:hAnsi="Times New Roman"/>
        </w:rPr>
        <w:tab/>
      </w:r>
      <w:r w:rsidRPr="003316F0">
        <w:rPr>
          <w:rFonts w:ascii="Times New Roman" w:hAnsi="Times New Roman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Ханты-Мансийского автономного округа - Югры и нормативных правовых актов </w:t>
      </w:r>
      <w:r>
        <w:rPr>
          <w:rFonts w:ascii="Times New Roman" w:hAnsi="Times New Roman"/>
        </w:rPr>
        <w:t>органа местного самоуправления</w:t>
      </w:r>
      <w:r w:rsidRPr="003316F0">
        <w:rPr>
          <w:rFonts w:ascii="Times New Roman" w:hAnsi="Times New Roman"/>
        </w:rPr>
        <w:t>;</w:t>
      </w:r>
    </w:p>
    <w:p w:rsidR="00E67750" w:rsidRDefault="00E67750" w:rsidP="00E67750">
      <w:pPr>
        <w:pStyle w:val="af1"/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3316F0"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</w:r>
      <w:r w:rsidRPr="003316F0">
        <w:rPr>
          <w:rFonts w:ascii="Times New Roman" w:hAnsi="Times New Roman"/>
        </w:rPr>
        <w:t>обращения граждан и юридических лиц на</w:t>
      </w:r>
      <w:r w:rsidRPr="00F92400">
        <w:rPr>
          <w:rFonts w:ascii="Times New Roman" w:hAnsi="Times New Roman"/>
        </w:rPr>
        <w:t xml:space="preserve"> нарушения законодательства, в том числе на качество предоставления муниципальной услуги.</w:t>
      </w:r>
    </w:p>
    <w:p w:rsidR="00E67750" w:rsidRDefault="00E67750" w:rsidP="00E67750">
      <w:pPr>
        <w:pStyle w:val="af1"/>
        <w:tabs>
          <w:tab w:val="left" w:pos="1134"/>
          <w:tab w:val="left" w:pos="2318"/>
          <w:tab w:val="left" w:pos="5410"/>
          <w:tab w:val="left" w:pos="8851"/>
        </w:tabs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</w:r>
      <w:r w:rsidRPr="00F92400">
        <w:rPr>
          <w:rFonts w:ascii="Times New Roman" w:hAnsi="Times New Roman"/>
        </w:rPr>
        <w:t xml:space="preserve">По результатам проведенных проверок в случае выявления нарушений положений </w:t>
      </w:r>
      <w:r>
        <w:rPr>
          <w:rFonts w:ascii="Times New Roman" w:hAnsi="Times New Roman"/>
        </w:rPr>
        <w:t>а</w:t>
      </w:r>
      <w:r w:rsidRPr="00F92400">
        <w:rPr>
          <w:rFonts w:ascii="Times New Roman" w:hAnsi="Times New Roman"/>
        </w:rPr>
        <w:t>дминистративного регламента, муниципальных нормативных правовых актов осуществляется привлечение виновных лиц к ответственности в соответствии с законода</w:t>
      </w:r>
      <w:r>
        <w:rPr>
          <w:rFonts w:ascii="Times New Roman" w:hAnsi="Times New Roman"/>
        </w:rPr>
        <w:t>тельством Российской Федерации.</w:t>
      </w:r>
    </w:p>
    <w:p w:rsidR="00E67750" w:rsidRDefault="00E67750" w:rsidP="00E67750">
      <w:pPr>
        <w:pStyle w:val="af1"/>
        <w:tabs>
          <w:tab w:val="left" w:pos="1134"/>
          <w:tab w:val="left" w:pos="2318"/>
          <w:tab w:val="left" w:pos="5410"/>
          <w:tab w:val="left" w:pos="8851"/>
        </w:tabs>
        <w:ind w:left="0" w:firstLine="709"/>
        <w:jc w:val="both"/>
        <w:rPr>
          <w:rFonts w:ascii="Times New Roman" w:hAnsi="Times New Roman"/>
        </w:rPr>
      </w:pPr>
      <w:r w:rsidRPr="00F92400">
        <w:rPr>
          <w:rFonts w:ascii="Times New Roman" w:hAnsi="Times New Roman"/>
        </w:rPr>
        <w:t xml:space="preserve">Персональная ответственность должностных лиц за правильность и своевременность </w:t>
      </w:r>
      <w:r w:rsidRPr="00F92400">
        <w:rPr>
          <w:rFonts w:ascii="Times New Roman" w:hAnsi="Times New Roman"/>
        </w:rPr>
        <w:lastRenderedPageBreak/>
        <w:t>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E67750" w:rsidRDefault="00E67750" w:rsidP="00E67750">
      <w:pPr>
        <w:pStyle w:val="af1"/>
        <w:tabs>
          <w:tab w:val="left" w:pos="1134"/>
          <w:tab w:val="left" w:pos="2318"/>
          <w:tab w:val="left" w:pos="5410"/>
          <w:tab w:val="left" w:pos="8851"/>
        </w:tabs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  <w:t>Г</w:t>
      </w:r>
      <w:r w:rsidRPr="00F92400">
        <w:rPr>
          <w:rFonts w:ascii="Times New Roman" w:hAnsi="Times New Roman"/>
        </w:rPr>
        <w:t xml:space="preserve">раждане, их объединения и организации имеют право осуществлять </w:t>
      </w:r>
      <w:proofErr w:type="gramStart"/>
      <w:r w:rsidRPr="00F92400">
        <w:rPr>
          <w:rFonts w:ascii="Times New Roman" w:hAnsi="Times New Roman"/>
        </w:rPr>
        <w:t>контроль за</w:t>
      </w:r>
      <w:proofErr w:type="gramEnd"/>
      <w:r w:rsidRPr="00F92400">
        <w:rPr>
          <w:rFonts w:ascii="Times New Roman" w:hAnsi="Times New Roman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E67750" w:rsidRPr="00F92400" w:rsidRDefault="00E67750" w:rsidP="00E67750">
      <w:pPr>
        <w:pStyle w:val="af1"/>
        <w:tabs>
          <w:tab w:val="left" w:pos="1134"/>
          <w:tab w:val="left" w:pos="2318"/>
          <w:tab w:val="left" w:pos="5410"/>
          <w:tab w:val="left" w:pos="8851"/>
        </w:tabs>
        <w:ind w:left="709"/>
        <w:rPr>
          <w:rFonts w:ascii="Times New Roman" w:hAnsi="Times New Roman"/>
        </w:rPr>
      </w:pPr>
      <w:r w:rsidRPr="00F92400">
        <w:rPr>
          <w:rFonts w:ascii="Times New Roman" w:hAnsi="Times New Roman"/>
        </w:rPr>
        <w:t>Граждане, их объединения и организации также имеют право:</w:t>
      </w:r>
    </w:p>
    <w:p w:rsidR="00E67750" w:rsidRPr="00F92400" w:rsidRDefault="00E67750" w:rsidP="00E67750">
      <w:pPr>
        <w:pStyle w:val="af1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F92400">
        <w:rPr>
          <w:rFonts w:ascii="Times New Roman" w:hAnsi="Times New Roman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E67750" w:rsidRPr="00F92400" w:rsidRDefault="00E67750" w:rsidP="00E67750">
      <w:pPr>
        <w:pStyle w:val="af1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F92400">
        <w:rPr>
          <w:rFonts w:ascii="Times New Roman" w:hAnsi="Times New Roman"/>
        </w:rPr>
        <w:t xml:space="preserve">вносить предложения о мерах по устранению нарушений </w:t>
      </w:r>
      <w:r>
        <w:rPr>
          <w:rFonts w:ascii="Times New Roman" w:hAnsi="Times New Roman"/>
        </w:rPr>
        <w:t>а</w:t>
      </w:r>
      <w:r w:rsidRPr="00F92400">
        <w:rPr>
          <w:rFonts w:ascii="Times New Roman" w:hAnsi="Times New Roman"/>
        </w:rPr>
        <w:t>дминистративного регламента.</w:t>
      </w:r>
    </w:p>
    <w:p w:rsidR="00E67750" w:rsidRDefault="00E67750" w:rsidP="00E67750">
      <w:pPr>
        <w:pStyle w:val="af1"/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>
        <w:rPr>
          <w:rFonts w:ascii="Times New Roman" w:hAnsi="Times New Roman"/>
        </w:rPr>
        <w:tab/>
      </w:r>
      <w:r w:rsidRPr="00BD3133">
        <w:rPr>
          <w:rFonts w:ascii="Times New Roman" w:hAnsi="Times New Roman"/>
        </w:rPr>
        <w:t xml:space="preserve">Должностные лица </w:t>
      </w:r>
      <w:r>
        <w:rPr>
          <w:rFonts w:ascii="Times New Roman" w:hAnsi="Times New Roman"/>
        </w:rPr>
        <w:t>у</w:t>
      </w:r>
      <w:r w:rsidRPr="00BD3133">
        <w:rPr>
          <w:rFonts w:ascii="Times New Roman" w:hAnsi="Times New Roman"/>
        </w:rPr>
        <w:t>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E67750" w:rsidRDefault="00E67750" w:rsidP="009344D0">
      <w:pPr>
        <w:pStyle w:val="af1"/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264859">
        <w:rPr>
          <w:rFonts w:ascii="Times New Roman" w:hAnsi="Times New Roman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E67750" w:rsidRPr="00177718" w:rsidRDefault="00E67750" w:rsidP="009344D0">
      <w:pPr>
        <w:pStyle w:val="af1"/>
        <w:tabs>
          <w:tab w:val="left" w:pos="1134"/>
        </w:tabs>
        <w:ind w:left="0" w:firstLine="709"/>
        <w:rPr>
          <w:rFonts w:ascii="Times New Roman" w:hAnsi="Times New Roman"/>
        </w:rPr>
      </w:pPr>
    </w:p>
    <w:p w:rsidR="00E67750" w:rsidRPr="0020334D" w:rsidRDefault="00E67750" w:rsidP="009344D0">
      <w:pPr>
        <w:pStyle w:val="130"/>
        <w:shd w:val="clear" w:color="auto" w:fill="auto"/>
        <w:tabs>
          <w:tab w:val="left" w:pos="687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20334D">
        <w:rPr>
          <w:rFonts w:eastAsia="Calibri"/>
          <w:b w:val="0"/>
          <w:sz w:val="24"/>
          <w:szCs w:val="24"/>
        </w:rPr>
        <w:t xml:space="preserve">Статья 5. </w:t>
      </w:r>
      <w:r w:rsidRPr="0020334D">
        <w:rPr>
          <w:rFonts w:eastAsia="Calibri"/>
          <w:sz w:val="24"/>
          <w:szCs w:val="24"/>
        </w:rPr>
        <w:t>Досудебный (внесудебный) порядок обжалования решений и действий (бездействия) уполномоченного органа, многофункционального центра, а также их должностных лиц, муниципальных служащих, работников</w:t>
      </w:r>
    </w:p>
    <w:p w:rsidR="00E67750" w:rsidRPr="0020334D" w:rsidRDefault="00E67750" w:rsidP="009344D0">
      <w:pPr>
        <w:pStyle w:val="130"/>
        <w:shd w:val="clear" w:color="auto" w:fill="auto"/>
        <w:tabs>
          <w:tab w:val="left" w:pos="687"/>
        </w:tabs>
        <w:spacing w:before="0" w:after="0" w:line="240" w:lineRule="auto"/>
        <w:rPr>
          <w:sz w:val="24"/>
          <w:szCs w:val="24"/>
        </w:rPr>
      </w:pPr>
    </w:p>
    <w:p w:rsidR="00E67750" w:rsidRPr="00660170" w:rsidRDefault="00E67750" w:rsidP="009344D0">
      <w:pPr>
        <w:tabs>
          <w:tab w:val="left" w:pos="1134"/>
        </w:tabs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1.</w:t>
      </w:r>
      <w:r>
        <w:rPr>
          <w:rFonts w:ascii="Times New Roman" w:eastAsia="Calibri" w:hAnsi="Times New Roman"/>
        </w:rPr>
        <w:tab/>
      </w:r>
      <w:proofErr w:type="gramStart"/>
      <w:r w:rsidRPr="003C0736">
        <w:rPr>
          <w:rFonts w:ascii="Times New Roman" w:eastAsia="Calibri" w:hAnsi="Times New Roman"/>
        </w:rPr>
        <w:t xml:space="preserve">Заявитель имеет право на </w:t>
      </w:r>
      <w:r w:rsidRPr="00660170">
        <w:rPr>
          <w:rFonts w:ascii="Times New Roman" w:eastAsia="Calibri" w:hAnsi="Times New Roman"/>
        </w:rPr>
        <w:t xml:space="preserve">досудебное (внесудебное) обжалование </w:t>
      </w:r>
      <w:r w:rsidRPr="00660170">
        <w:rPr>
          <w:rFonts w:ascii="Times New Roman" w:hAnsi="Times New Roman"/>
        </w:rPr>
        <w:t>решения и (или) действий (бездействия) уполномоченного органа, должностных лиц уполномоченного органа, государственных (муниципальных) служащих, многофункционального центра, а также работника многофункционального центра при</w:t>
      </w:r>
      <w:r w:rsidRPr="00660170">
        <w:rPr>
          <w:rFonts w:ascii="Times New Roman" w:eastAsia="Calibri" w:hAnsi="Times New Roman"/>
        </w:rPr>
        <w:t xml:space="preserve"> предоставлении муниципальной услуги </w:t>
      </w:r>
      <w:r w:rsidRPr="00660170">
        <w:rPr>
          <w:rFonts w:ascii="Times New Roman" w:hAnsi="Times New Roman"/>
        </w:rPr>
        <w:t>(далее - жалоба)</w:t>
      </w:r>
      <w:r w:rsidRPr="00660170">
        <w:rPr>
          <w:rFonts w:ascii="Times New Roman" w:eastAsia="Calibri" w:hAnsi="Times New Roman"/>
        </w:rPr>
        <w:t>.</w:t>
      </w:r>
      <w:proofErr w:type="gramEnd"/>
    </w:p>
    <w:p w:rsidR="00E67750" w:rsidRPr="00660170" w:rsidRDefault="00E67750" w:rsidP="009344D0">
      <w:pPr>
        <w:tabs>
          <w:tab w:val="left" w:pos="1134"/>
        </w:tabs>
        <w:ind w:firstLine="709"/>
        <w:jc w:val="both"/>
        <w:rPr>
          <w:rFonts w:ascii="Times New Roman" w:eastAsia="Calibri" w:hAnsi="Times New Roman"/>
        </w:rPr>
      </w:pPr>
      <w:r w:rsidRPr="00660170">
        <w:rPr>
          <w:rFonts w:ascii="Times New Roman" w:eastAsia="Calibri" w:hAnsi="Times New Roman"/>
        </w:rPr>
        <w:t>2.</w:t>
      </w:r>
      <w:r>
        <w:rPr>
          <w:rFonts w:ascii="Times New Roman" w:eastAsia="Calibri" w:hAnsi="Times New Roman"/>
        </w:rPr>
        <w:tab/>
      </w:r>
      <w:proofErr w:type="gramStart"/>
      <w:r w:rsidRPr="00660170">
        <w:rPr>
          <w:rFonts w:ascii="Times New Roman" w:eastAsia="Calibri" w:hAnsi="Times New Roman"/>
        </w:rPr>
        <w:t xml:space="preserve">Жалоба на решения, действия (бездействие) уполномоченного органа, его должностных лиц, муниципальных служащих, обеспечивающих предоставление муниципальной услуги, подается в администрацию города Покачи в письменной форме, в том числе при личном приеме заявителя, по почте, через </w:t>
      </w:r>
      <w:r w:rsidRPr="00660170">
        <w:rPr>
          <w:rFonts w:ascii="Times New Roman" w:hAnsi="Times New Roman"/>
        </w:rPr>
        <w:t>многофункциональный центр</w:t>
      </w:r>
      <w:r w:rsidRPr="00660170">
        <w:rPr>
          <w:rFonts w:ascii="Times New Roman" w:eastAsia="Calibri" w:hAnsi="Times New Roman"/>
        </w:rPr>
        <w:t xml:space="preserve"> или в электронном виде посредством официального сайта, Единого портала,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</w:t>
      </w:r>
      <w:proofErr w:type="gramEnd"/>
      <w:r w:rsidRPr="00660170">
        <w:rPr>
          <w:rFonts w:ascii="Times New Roman" w:eastAsia="Calibri" w:hAnsi="Times New Roman"/>
        </w:rPr>
        <w:t xml:space="preserve"> (бездействия), совершенных при предоставлении муниципальной услуги уполномоченным органом, предоставляющим муниципальную услугу, его должностным лицом, муниципальным служащим (далее - система досудебного обжалования) с использованием информационно-телекоммуникационной сети «Интернет».</w:t>
      </w:r>
    </w:p>
    <w:p w:rsidR="00E67750" w:rsidRPr="00660170" w:rsidRDefault="00E67750" w:rsidP="00E67750">
      <w:pPr>
        <w:tabs>
          <w:tab w:val="left" w:pos="1134"/>
        </w:tabs>
        <w:ind w:firstLine="709"/>
        <w:jc w:val="both"/>
        <w:rPr>
          <w:rFonts w:ascii="Times New Roman" w:eastAsia="Calibri" w:hAnsi="Times New Roman"/>
          <w:i/>
        </w:rPr>
      </w:pPr>
      <w:r w:rsidRPr="00660170">
        <w:rPr>
          <w:rFonts w:ascii="Times New Roman" w:eastAsia="Calibri" w:hAnsi="Times New Roman"/>
        </w:rPr>
        <w:t>3.</w:t>
      </w:r>
      <w:r>
        <w:rPr>
          <w:rFonts w:ascii="Times New Roman" w:eastAsia="Calibri" w:hAnsi="Times New Roman"/>
        </w:rPr>
        <w:tab/>
      </w:r>
      <w:r w:rsidRPr="00660170">
        <w:rPr>
          <w:rFonts w:ascii="Times New Roman" w:eastAsia="Calibri" w:hAnsi="Times New Roman"/>
        </w:rPr>
        <w:t>В случае обжалования решения должностного лица уполномоченного органа, жалоба подается главе города Покачи.</w:t>
      </w:r>
    </w:p>
    <w:p w:rsidR="00E67750" w:rsidRPr="00660170" w:rsidRDefault="00E67750" w:rsidP="00E67750">
      <w:pPr>
        <w:tabs>
          <w:tab w:val="left" w:pos="1134"/>
        </w:tabs>
        <w:ind w:firstLine="709"/>
        <w:jc w:val="both"/>
        <w:rPr>
          <w:rFonts w:ascii="Times New Roman" w:eastAsia="Calibri" w:hAnsi="Times New Roman"/>
        </w:rPr>
      </w:pPr>
      <w:r w:rsidRPr="00660170">
        <w:rPr>
          <w:rFonts w:ascii="Times New Roman" w:eastAsia="Calibri" w:hAnsi="Times New Roman"/>
        </w:rPr>
        <w:t>4.</w:t>
      </w:r>
      <w:r>
        <w:rPr>
          <w:rFonts w:ascii="Times New Roman" w:eastAsia="Calibri" w:hAnsi="Times New Roman"/>
        </w:rPr>
        <w:tab/>
      </w:r>
      <w:proofErr w:type="gramStart"/>
      <w:r w:rsidRPr="00660170">
        <w:rPr>
          <w:rFonts w:ascii="Times New Roman" w:eastAsia="Calibri" w:hAnsi="Times New Roman"/>
        </w:rPr>
        <w:t xml:space="preserve">При обжаловании решения, действия (бездействие) </w:t>
      </w:r>
      <w:r w:rsidRPr="00660170">
        <w:rPr>
          <w:rFonts w:ascii="Times New Roman" w:hAnsi="Times New Roman"/>
        </w:rPr>
        <w:t>многофункционального центра</w:t>
      </w:r>
      <w:r w:rsidRPr="00660170">
        <w:rPr>
          <w:rFonts w:ascii="Times New Roman" w:eastAsia="Calibri" w:hAnsi="Times New Roman"/>
        </w:rPr>
        <w:t xml:space="preserve"> жалоба подается для рассмотрения в Департамент экономического развития Ханты-Мансийского автономного округа</w:t>
      </w:r>
      <w:r>
        <w:rPr>
          <w:rFonts w:ascii="Times New Roman" w:eastAsia="Calibri" w:hAnsi="Times New Roman"/>
        </w:rPr>
        <w:t xml:space="preserve"> </w:t>
      </w:r>
      <w:r w:rsidRPr="00660170">
        <w:rPr>
          <w:rFonts w:ascii="Times New Roman" w:eastAsia="Calibri" w:hAnsi="Times New Roman"/>
        </w:rPr>
        <w:t>- Югры (далее</w:t>
      </w:r>
      <w:r>
        <w:rPr>
          <w:rFonts w:ascii="Times New Roman" w:eastAsia="Calibri" w:hAnsi="Times New Roman"/>
        </w:rPr>
        <w:t xml:space="preserve"> </w:t>
      </w:r>
      <w:r w:rsidRPr="00660170">
        <w:rPr>
          <w:rFonts w:ascii="Times New Roman" w:eastAsia="Calibri" w:hAnsi="Times New Roman"/>
        </w:rPr>
        <w:t xml:space="preserve">- </w:t>
      </w:r>
      <w:proofErr w:type="spellStart"/>
      <w:r w:rsidRPr="00660170">
        <w:rPr>
          <w:rFonts w:ascii="Times New Roman" w:eastAsia="Calibri" w:hAnsi="Times New Roman"/>
        </w:rPr>
        <w:t>Депэкономики</w:t>
      </w:r>
      <w:proofErr w:type="spellEnd"/>
      <w:r w:rsidRPr="00660170">
        <w:rPr>
          <w:rFonts w:ascii="Times New Roman" w:eastAsia="Calibri" w:hAnsi="Times New Roman"/>
        </w:rPr>
        <w:t xml:space="preserve"> Югры) в письменной форме, в том числе при личном приеме заявителя, по почте, в электронном виде посредством официального сайта </w:t>
      </w:r>
      <w:proofErr w:type="spellStart"/>
      <w:r w:rsidRPr="00660170">
        <w:rPr>
          <w:rFonts w:ascii="Times New Roman" w:eastAsia="Calibri" w:hAnsi="Times New Roman"/>
        </w:rPr>
        <w:t>Депэкономики</w:t>
      </w:r>
      <w:proofErr w:type="spellEnd"/>
      <w:r w:rsidRPr="00660170">
        <w:rPr>
          <w:rFonts w:ascii="Times New Roman" w:eastAsia="Calibri" w:hAnsi="Times New Roman"/>
        </w:rPr>
        <w:t xml:space="preserve"> Югры, Единого и регионального порталов, системы досудебного обжалования с использованием информационно-телекоммуникационной сети «Интернет».</w:t>
      </w:r>
      <w:proofErr w:type="gramEnd"/>
    </w:p>
    <w:p w:rsidR="00E67750" w:rsidRPr="00660170" w:rsidRDefault="00E67750" w:rsidP="00E67750">
      <w:pPr>
        <w:tabs>
          <w:tab w:val="left" w:pos="1134"/>
        </w:tabs>
        <w:ind w:firstLine="709"/>
        <w:jc w:val="both"/>
        <w:rPr>
          <w:rFonts w:ascii="Times New Roman" w:eastAsia="Calibri" w:hAnsi="Times New Roman"/>
        </w:rPr>
      </w:pPr>
      <w:r w:rsidRPr="00660170">
        <w:rPr>
          <w:rFonts w:ascii="Times New Roman" w:eastAsia="Calibri" w:hAnsi="Times New Roman"/>
        </w:rPr>
        <w:t>5.</w:t>
      </w:r>
      <w:r>
        <w:rPr>
          <w:rFonts w:ascii="Times New Roman" w:eastAsia="Calibri" w:hAnsi="Times New Roman"/>
        </w:rPr>
        <w:tab/>
      </w:r>
      <w:r w:rsidRPr="00660170">
        <w:rPr>
          <w:rFonts w:ascii="Times New Roman" w:eastAsia="Calibri" w:hAnsi="Times New Roman"/>
        </w:rPr>
        <w:t xml:space="preserve">Жалоба на решения, действия (бездействие) работников </w:t>
      </w:r>
      <w:r w:rsidRPr="00660170">
        <w:rPr>
          <w:rFonts w:ascii="Times New Roman" w:hAnsi="Times New Roman"/>
        </w:rPr>
        <w:t>многофункционального центра</w:t>
      </w:r>
      <w:r w:rsidRPr="00660170">
        <w:rPr>
          <w:rFonts w:ascii="Times New Roman" w:eastAsia="Calibri" w:hAnsi="Times New Roman"/>
        </w:rPr>
        <w:t xml:space="preserve"> подается для рассмотрения руководителю </w:t>
      </w:r>
      <w:r w:rsidRPr="00660170">
        <w:rPr>
          <w:rFonts w:ascii="Times New Roman" w:hAnsi="Times New Roman"/>
        </w:rPr>
        <w:t>многофункционального центра</w:t>
      </w:r>
      <w:r w:rsidRPr="00660170">
        <w:rPr>
          <w:rFonts w:ascii="Times New Roman" w:eastAsia="Calibri" w:hAnsi="Times New Roman"/>
        </w:rPr>
        <w:t xml:space="preserve"> в письменной форме, в том числе при личном приеме заявителя, по почте, в электронном виде посредством официального сайта </w:t>
      </w:r>
      <w:r w:rsidRPr="00660170">
        <w:rPr>
          <w:rFonts w:ascii="Times New Roman" w:hAnsi="Times New Roman"/>
        </w:rPr>
        <w:t>многофункционального центра</w:t>
      </w:r>
      <w:r w:rsidRPr="00660170">
        <w:rPr>
          <w:rFonts w:ascii="Times New Roman" w:eastAsia="Calibri" w:hAnsi="Times New Roman"/>
        </w:rPr>
        <w:t xml:space="preserve">, Единого и регионального </w:t>
      </w:r>
      <w:r w:rsidRPr="00660170">
        <w:rPr>
          <w:rFonts w:ascii="Times New Roman" w:eastAsia="Calibri" w:hAnsi="Times New Roman"/>
        </w:rPr>
        <w:lastRenderedPageBreak/>
        <w:t>порталов, системы досудебного обжалования с использованием информационно-телекоммуникационной сети «Интернет».</w:t>
      </w:r>
    </w:p>
    <w:p w:rsidR="00E67750" w:rsidRPr="00660170" w:rsidRDefault="00E67750" w:rsidP="00E67750">
      <w:pPr>
        <w:tabs>
          <w:tab w:val="left" w:pos="1134"/>
        </w:tabs>
        <w:ind w:firstLine="709"/>
        <w:jc w:val="both"/>
        <w:rPr>
          <w:rFonts w:ascii="Times New Roman" w:eastAsia="Calibri" w:hAnsi="Times New Roman"/>
        </w:rPr>
      </w:pPr>
      <w:r w:rsidRPr="00660170">
        <w:rPr>
          <w:rFonts w:ascii="Times New Roman" w:eastAsia="Calibri" w:hAnsi="Times New Roman"/>
        </w:rPr>
        <w:t>6.</w:t>
      </w:r>
      <w:r>
        <w:rPr>
          <w:rFonts w:ascii="Times New Roman" w:eastAsia="Calibri" w:hAnsi="Times New Roman"/>
        </w:rPr>
        <w:tab/>
      </w:r>
      <w:r w:rsidRPr="00660170">
        <w:rPr>
          <w:rFonts w:ascii="Times New Roman" w:eastAsia="Calibri" w:hAnsi="Times New Roman"/>
        </w:rPr>
        <w:t>Жалоба на решение, действие (бездействие) иного многофункционального центра, расположенного на территории Ханты-Мансийского автономного округа - Югры, подается для рассмотрения в учреждение, являющиеся учредите</w:t>
      </w:r>
      <w:r>
        <w:rPr>
          <w:rFonts w:ascii="Times New Roman" w:eastAsia="Calibri" w:hAnsi="Times New Roman"/>
        </w:rPr>
        <w:t>лем многофункционального центра</w:t>
      </w:r>
      <w:r w:rsidRPr="00660170">
        <w:rPr>
          <w:rFonts w:ascii="Times New Roman" w:eastAsia="Calibri" w:hAnsi="Times New Roman"/>
        </w:rPr>
        <w:t>.</w:t>
      </w:r>
    </w:p>
    <w:p w:rsidR="00E67750" w:rsidRPr="00660170" w:rsidRDefault="00E67750" w:rsidP="00E67750">
      <w:pPr>
        <w:tabs>
          <w:tab w:val="left" w:pos="1134"/>
        </w:tabs>
        <w:ind w:firstLine="709"/>
        <w:jc w:val="both"/>
        <w:rPr>
          <w:rFonts w:ascii="Times New Roman" w:eastAsia="Calibri" w:hAnsi="Times New Roman"/>
        </w:rPr>
      </w:pPr>
      <w:r w:rsidRPr="00660170">
        <w:rPr>
          <w:rFonts w:ascii="Times New Roman" w:eastAsia="Calibri" w:hAnsi="Times New Roman"/>
        </w:rPr>
        <w:t>7.</w:t>
      </w:r>
      <w:r>
        <w:rPr>
          <w:rFonts w:ascii="Times New Roman" w:eastAsia="Calibri" w:hAnsi="Times New Roman"/>
        </w:rPr>
        <w:tab/>
      </w:r>
      <w:r w:rsidRPr="00660170">
        <w:rPr>
          <w:rFonts w:ascii="Times New Roman" w:eastAsia="Calibri" w:hAnsi="Times New Roman"/>
        </w:rPr>
        <w:t>Информация о порядке подачи и рассмотрения жалобы размещается на информационных стендах в местах предоставления муниципальной услуги, на официальном сайте уполномоченного органа, Едином и региональном порталах.</w:t>
      </w:r>
    </w:p>
    <w:p w:rsidR="00E67750" w:rsidRPr="00660170" w:rsidRDefault="00E67750" w:rsidP="00E67750">
      <w:pPr>
        <w:tabs>
          <w:tab w:val="left" w:pos="1134"/>
        </w:tabs>
        <w:ind w:firstLine="709"/>
        <w:jc w:val="both"/>
        <w:rPr>
          <w:rFonts w:ascii="Times New Roman" w:eastAsia="Calibri" w:hAnsi="Times New Roman"/>
        </w:rPr>
      </w:pPr>
      <w:r w:rsidRPr="00660170">
        <w:rPr>
          <w:rFonts w:ascii="Times New Roman" w:eastAsia="Calibri" w:hAnsi="Times New Roman"/>
        </w:rPr>
        <w:t>8.</w:t>
      </w:r>
      <w:r>
        <w:rPr>
          <w:rFonts w:ascii="Times New Roman" w:eastAsia="Calibri" w:hAnsi="Times New Roman"/>
        </w:rPr>
        <w:tab/>
      </w:r>
      <w:r w:rsidRPr="00660170">
        <w:rPr>
          <w:rFonts w:ascii="Times New Roman" w:eastAsia="Calibri" w:hAnsi="Times New Roman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уполномоченного органа, </w:t>
      </w:r>
      <w:r w:rsidRPr="00660170">
        <w:rPr>
          <w:rFonts w:ascii="Times New Roman" w:hAnsi="Times New Roman"/>
        </w:rPr>
        <w:t>многофункционального центра</w:t>
      </w:r>
      <w:r w:rsidRPr="00660170">
        <w:rPr>
          <w:rFonts w:ascii="Times New Roman" w:eastAsia="Calibri" w:hAnsi="Times New Roman"/>
        </w:rPr>
        <w:t>, а также их должностных лиц, муниципальных служащих, работников:</w:t>
      </w:r>
    </w:p>
    <w:p w:rsidR="009344D0" w:rsidRDefault="00E67750" w:rsidP="009344D0">
      <w:pPr>
        <w:tabs>
          <w:tab w:val="left" w:pos="1134"/>
        </w:tabs>
        <w:ind w:firstLine="709"/>
        <w:jc w:val="both"/>
        <w:rPr>
          <w:rFonts w:ascii="Times New Roman" w:eastAsia="Calibri" w:hAnsi="Times New Roman"/>
        </w:rPr>
      </w:pPr>
      <w:r w:rsidRPr="00660170">
        <w:rPr>
          <w:rFonts w:ascii="Times New Roman" w:eastAsia="Calibri" w:hAnsi="Times New Roman"/>
        </w:rPr>
        <w:t>1)</w:t>
      </w:r>
      <w:r>
        <w:rPr>
          <w:rFonts w:ascii="Times New Roman" w:eastAsia="Calibri" w:hAnsi="Times New Roman"/>
        </w:rPr>
        <w:tab/>
      </w:r>
      <w:r w:rsidRPr="00660170">
        <w:rPr>
          <w:rFonts w:ascii="Times New Roman" w:eastAsia="Calibri" w:hAnsi="Times New Roman"/>
        </w:rPr>
        <w:t xml:space="preserve">Федеральный закон от </w:t>
      </w:r>
      <w:hyperlink r:id="rId10" w:tooltip="ФЕДЕРАЛЬНЫЙ ЗАКОН от 27.07.2010 № 210-ФЗ ГОСУДАРСТВЕННАЯ ДУМА ФЕДЕРАЛЬНОГО СОБРАНИЯ РФ  Об организации предоставления государственных и муниципальных услуг" w:history="1">
        <w:r w:rsidRPr="00660170">
          <w:rPr>
            <w:rFonts w:ascii="Times New Roman" w:eastAsia="Calibri" w:hAnsi="Times New Roman"/>
          </w:rPr>
          <w:t>27.07.2010 № 210-ФЗ</w:t>
        </w:r>
      </w:hyperlink>
      <w:r w:rsidRPr="00660170">
        <w:rPr>
          <w:rFonts w:ascii="Times New Roman" w:eastAsia="Calibri" w:hAnsi="Times New Roman"/>
        </w:rPr>
        <w:t xml:space="preserve"> «Об организации предоставления государственных и муниципальных услуг»;</w:t>
      </w:r>
    </w:p>
    <w:p w:rsidR="00741FF7" w:rsidRPr="009344D0" w:rsidRDefault="00E67750" w:rsidP="009344D0">
      <w:pPr>
        <w:tabs>
          <w:tab w:val="left" w:pos="1134"/>
        </w:tabs>
        <w:ind w:firstLine="709"/>
        <w:jc w:val="both"/>
        <w:rPr>
          <w:rFonts w:ascii="Times New Roman" w:eastAsia="Calibri" w:hAnsi="Times New Roman"/>
        </w:rPr>
        <w:sectPr w:rsidR="00741FF7" w:rsidRPr="009344D0" w:rsidSect="00453D35">
          <w:headerReference w:type="default" r:id="rId11"/>
          <w:pgSz w:w="11900" w:h="16840"/>
          <w:pgMar w:top="1134" w:right="567" w:bottom="1134" w:left="1701" w:header="425" w:footer="3" w:gutter="0"/>
          <w:pgNumType w:start="2"/>
          <w:cols w:space="720"/>
          <w:noEndnote/>
          <w:docGrid w:linePitch="360"/>
        </w:sectPr>
      </w:pPr>
      <w:r w:rsidRPr="009344D0">
        <w:rPr>
          <w:rFonts w:ascii="Times New Roman" w:eastAsia="Calibri" w:hAnsi="Times New Roman"/>
        </w:rPr>
        <w:t>2)</w:t>
      </w:r>
      <w:r w:rsidRPr="009344D0">
        <w:rPr>
          <w:rFonts w:ascii="Times New Roman" w:eastAsia="Calibri" w:hAnsi="Times New Roman"/>
        </w:rPr>
        <w:tab/>
        <w:t>постановление администрации города Покачи от 27.05.2020 № 427 «Об утверждении Порядка подачи и рассмотрения жалоб на решения и действия (бездействие) администрации города Покачи, её структурных подразделений и их должностных лиц, муниципальных служащих, а также на решения и действия (бездействие) многофункционального центра, работников многофункционального центра при предоставлении муниципальных услуг».</w:t>
      </w:r>
    </w:p>
    <w:p w:rsidR="00916702" w:rsidRPr="00916702" w:rsidRDefault="00916702" w:rsidP="00916702">
      <w:pPr>
        <w:pStyle w:val="af1"/>
        <w:ind w:left="5103"/>
        <w:jc w:val="right"/>
        <w:rPr>
          <w:rFonts w:ascii="Times New Roman" w:hAnsi="Times New Roman" w:cs="Times New Roman"/>
        </w:rPr>
      </w:pPr>
      <w:r w:rsidRPr="00916702">
        <w:rPr>
          <w:rFonts w:ascii="Times New Roman" w:hAnsi="Times New Roman" w:cs="Times New Roman"/>
        </w:rPr>
        <w:lastRenderedPageBreak/>
        <w:t>Приложение 1</w:t>
      </w:r>
    </w:p>
    <w:p w:rsidR="00916702" w:rsidRPr="00916702" w:rsidRDefault="00916702" w:rsidP="00916702">
      <w:pPr>
        <w:pStyle w:val="af1"/>
        <w:ind w:left="5103"/>
        <w:jc w:val="right"/>
        <w:rPr>
          <w:rFonts w:ascii="Times New Roman" w:hAnsi="Times New Roman" w:cs="Times New Roman"/>
          <w:iCs/>
        </w:rPr>
      </w:pPr>
      <w:r w:rsidRPr="00916702">
        <w:rPr>
          <w:rFonts w:ascii="Times New Roman" w:hAnsi="Times New Roman" w:cs="Times New Roman"/>
        </w:rPr>
        <w:t>к административному регламенту предоставления муниципальной услуги «</w:t>
      </w:r>
      <w:r w:rsidRPr="00CA6CCC">
        <w:rPr>
          <w:rFonts w:ascii="Times New Roman" w:hAnsi="Times New Roman" w:cs="Times New Roman"/>
        </w:rPr>
        <w:t>Предоставление разрешения на осуществление земляных работ</w:t>
      </w:r>
      <w:r w:rsidRPr="00916702">
        <w:rPr>
          <w:rFonts w:ascii="Times New Roman" w:hAnsi="Times New Roman" w:cs="Times New Roman"/>
        </w:rPr>
        <w:t>», утвержденному постановлением администрации</w:t>
      </w:r>
      <w:r w:rsidRPr="00916702">
        <w:rPr>
          <w:rFonts w:ascii="Times New Roman" w:hAnsi="Times New Roman" w:cs="Times New Roman"/>
          <w:iCs/>
        </w:rPr>
        <w:t xml:space="preserve"> города Покачи </w:t>
      </w:r>
    </w:p>
    <w:p w:rsidR="00B14DBD" w:rsidRDefault="00916702" w:rsidP="00B14DBD">
      <w:pPr>
        <w:pStyle w:val="af1"/>
        <w:ind w:left="5103"/>
        <w:jc w:val="right"/>
        <w:rPr>
          <w:rFonts w:ascii="Times New Roman" w:hAnsi="Times New Roman" w:cs="Times New Roman"/>
          <w:iCs/>
        </w:rPr>
      </w:pPr>
      <w:r w:rsidRPr="00916702">
        <w:rPr>
          <w:rFonts w:ascii="Times New Roman" w:hAnsi="Times New Roman" w:cs="Times New Roman"/>
          <w:iCs/>
        </w:rPr>
        <w:t xml:space="preserve">от </w:t>
      </w:r>
      <w:r w:rsidR="0083093F">
        <w:rPr>
          <w:rFonts w:ascii="Times New Roman" w:hAnsi="Times New Roman" w:cs="Times New Roman"/>
          <w:iCs/>
        </w:rPr>
        <w:t xml:space="preserve">30.01.2023 </w:t>
      </w:r>
      <w:r w:rsidRPr="00916702">
        <w:rPr>
          <w:rFonts w:ascii="Times New Roman" w:hAnsi="Times New Roman" w:cs="Times New Roman"/>
          <w:iCs/>
        </w:rPr>
        <w:t xml:space="preserve">№ </w:t>
      </w:r>
      <w:r w:rsidR="0083093F">
        <w:rPr>
          <w:rFonts w:ascii="Times New Roman" w:hAnsi="Times New Roman" w:cs="Times New Roman"/>
          <w:iCs/>
        </w:rPr>
        <w:t>47</w:t>
      </w:r>
    </w:p>
    <w:p w:rsidR="00B14DBD" w:rsidRDefault="00B14DBD" w:rsidP="00B14DBD">
      <w:pPr>
        <w:pStyle w:val="af1"/>
        <w:ind w:left="5103"/>
        <w:jc w:val="right"/>
        <w:rPr>
          <w:rFonts w:ascii="Times New Roman" w:hAnsi="Times New Roman" w:cs="Times New Roman"/>
          <w:iCs/>
        </w:rPr>
      </w:pPr>
    </w:p>
    <w:p w:rsidR="00B14DBD" w:rsidRDefault="00B14DBD" w:rsidP="00B14DBD">
      <w:pPr>
        <w:pStyle w:val="af1"/>
        <w:ind w:left="5103"/>
        <w:jc w:val="right"/>
        <w:rPr>
          <w:rFonts w:ascii="Times New Roman" w:hAnsi="Times New Roman" w:cs="Times New Roman"/>
          <w:iCs/>
        </w:rPr>
      </w:pPr>
    </w:p>
    <w:p w:rsidR="00B14DBD" w:rsidRDefault="005248F5" w:rsidP="00B14DBD">
      <w:pPr>
        <w:pStyle w:val="af1"/>
        <w:ind w:left="0"/>
        <w:jc w:val="center"/>
        <w:rPr>
          <w:rFonts w:ascii="Times New Roman" w:hAnsi="Times New Roman" w:cs="Times New Roman"/>
        </w:rPr>
      </w:pPr>
      <w:r w:rsidRPr="00CA6CCC">
        <w:rPr>
          <w:rFonts w:ascii="Times New Roman" w:hAnsi="Times New Roman" w:cs="Times New Roman"/>
        </w:rPr>
        <w:t>РАЗРЕШЕНИЕ</w:t>
      </w:r>
    </w:p>
    <w:p w:rsidR="00B14DBD" w:rsidRDefault="00B14DBD" w:rsidP="00B14DBD">
      <w:pPr>
        <w:pStyle w:val="21"/>
        <w:shd w:val="clear" w:color="auto" w:fill="auto"/>
        <w:tabs>
          <w:tab w:val="left" w:pos="1134"/>
          <w:tab w:val="left" w:leader="underscore" w:pos="4911"/>
          <w:tab w:val="left" w:leader="underscore" w:pos="7282"/>
        </w:tabs>
        <w:spacing w:line="240" w:lineRule="auto"/>
        <w:jc w:val="center"/>
      </w:pPr>
      <w:r w:rsidRPr="00202B3F">
        <w:t>от</w:t>
      </w:r>
      <w:r>
        <w:t>________________</w:t>
      </w:r>
      <w:r w:rsidRPr="00202B3F">
        <w:t>№</w:t>
      </w:r>
      <w:r>
        <w:t xml:space="preserve"> ________________</w:t>
      </w:r>
    </w:p>
    <w:p w:rsidR="00B14DBD" w:rsidRDefault="00B14DBD" w:rsidP="00B14DBD">
      <w:pPr>
        <w:pStyle w:val="21"/>
        <w:shd w:val="clear" w:color="auto" w:fill="auto"/>
        <w:tabs>
          <w:tab w:val="left" w:pos="1134"/>
          <w:tab w:val="left" w:leader="underscore" w:pos="4911"/>
          <w:tab w:val="left" w:leader="underscore" w:pos="7282"/>
        </w:tabs>
        <w:spacing w:line="240" w:lineRule="auto"/>
        <w:jc w:val="center"/>
      </w:pPr>
    </w:p>
    <w:p w:rsidR="00B14DBD" w:rsidRDefault="00B14DBD" w:rsidP="00B14DBD">
      <w:pPr>
        <w:pStyle w:val="21"/>
        <w:pBdr>
          <w:bottom w:val="single" w:sz="4" w:space="1" w:color="auto"/>
        </w:pBdr>
        <w:shd w:val="clear" w:color="auto" w:fill="auto"/>
        <w:tabs>
          <w:tab w:val="left" w:pos="1134"/>
          <w:tab w:val="left" w:leader="underscore" w:pos="4911"/>
          <w:tab w:val="left" w:leader="underscore" w:pos="7282"/>
        </w:tabs>
        <w:spacing w:line="240" w:lineRule="auto"/>
        <w:jc w:val="center"/>
      </w:pPr>
    </w:p>
    <w:p w:rsidR="00741FF7" w:rsidRPr="00CA335E" w:rsidRDefault="005248F5" w:rsidP="00B14DBD">
      <w:pPr>
        <w:pStyle w:val="21"/>
        <w:shd w:val="clear" w:color="auto" w:fill="auto"/>
        <w:spacing w:line="240" w:lineRule="auto"/>
        <w:jc w:val="center"/>
        <w:rPr>
          <w:sz w:val="20"/>
          <w:szCs w:val="20"/>
        </w:rPr>
      </w:pPr>
      <w:r w:rsidRPr="00CA335E">
        <w:rPr>
          <w:sz w:val="20"/>
          <w:szCs w:val="20"/>
        </w:rPr>
        <w:t>(наименование уполномоченного органа местного самоуправления)</w:t>
      </w:r>
    </w:p>
    <w:p w:rsidR="00B14DBD" w:rsidRDefault="00B14DBD" w:rsidP="00FE4DB2">
      <w:pPr>
        <w:pStyle w:val="34"/>
        <w:shd w:val="clear" w:color="auto" w:fill="auto"/>
        <w:tabs>
          <w:tab w:val="left" w:leader="underscore" w:pos="8890"/>
        </w:tabs>
        <w:spacing w:before="0" w:line="240" w:lineRule="auto"/>
      </w:pPr>
    </w:p>
    <w:p w:rsidR="00B14DBD" w:rsidRDefault="00B14DBD" w:rsidP="00FE4DB2">
      <w:pPr>
        <w:pStyle w:val="34"/>
        <w:shd w:val="clear" w:color="auto" w:fill="auto"/>
        <w:tabs>
          <w:tab w:val="left" w:leader="underscore" w:pos="8890"/>
        </w:tabs>
        <w:spacing w:before="0" w:line="240" w:lineRule="auto"/>
      </w:pPr>
      <w:r w:rsidRPr="00CA6CCC">
        <w:t>Наименование заявителя (заказчика):</w:t>
      </w:r>
      <w:r>
        <w:t xml:space="preserve"> _______________________________________________</w:t>
      </w:r>
    </w:p>
    <w:p w:rsidR="00B14DBD" w:rsidRDefault="00B14DBD" w:rsidP="00FE4DB2">
      <w:pPr>
        <w:pStyle w:val="34"/>
        <w:shd w:val="clear" w:color="auto" w:fill="auto"/>
        <w:tabs>
          <w:tab w:val="left" w:leader="underscore" w:pos="8890"/>
        </w:tabs>
        <w:spacing w:before="0" w:line="240" w:lineRule="auto"/>
      </w:pPr>
      <w:r w:rsidRPr="00CA6CCC">
        <w:t>Адрес производства земляных работ:</w:t>
      </w:r>
      <w:r>
        <w:t xml:space="preserve"> _______________________________________________</w:t>
      </w:r>
    </w:p>
    <w:p w:rsidR="00B14DBD" w:rsidRDefault="00B14DBD" w:rsidP="00FE4DB2">
      <w:pPr>
        <w:pStyle w:val="34"/>
        <w:shd w:val="clear" w:color="auto" w:fill="auto"/>
        <w:tabs>
          <w:tab w:val="left" w:leader="underscore" w:pos="8890"/>
        </w:tabs>
        <w:spacing w:before="0" w:line="240" w:lineRule="auto"/>
      </w:pPr>
      <w:r w:rsidRPr="00CA6CCC">
        <w:t>Наименование работ:</w:t>
      </w:r>
      <w:r>
        <w:t xml:space="preserve"> _____________________________________________________________</w:t>
      </w:r>
    </w:p>
    <w:p w:rsidR="00B14DBD" w:rsidRDefault="00B14DBD" w:rsidP="00FE4DB2">
      <w:pPr>
        <w:pStyle w:val="34"/>
        <w:shd w:val="clear" w:color="auto" w:fill="auto"/>
        <w:tabs>
          <w:tab w:val="left" w:leader="underscore" w:pos="8890"/>
        </w:tabs>
        <w:spacing w:before="0" w:line="240" w:lineRule="auto"/>
      </w:pPr>
      <w:r w:rsidRPr="00CA6CCC">
        <w:t>Вид и объем вскрываемого покрытия (вид/объем в м</w:t>
      </w:r>
      <w:r w:rsidRPr="00CA6CCC">
        <w:rPr>
          <w:vertAlign w:val="superscript"/>
        </w:rPr>
        <w:t>3</w:t>
      </w:r>
      <w:r w:rsidRPr="00CA6CCC">
        <w:t xml:space="preserve"> или кв. м):</w:t>
      </w:r>
      <w:r>
        <w:t>________________________</w:t>
      </w:r>
    </w:p>
    <w:p w:rsidR="00B14DBD" w:rsidRDefault="00B14DBD">
      <w:pPr>
        <w:rPr>
          <w:rFonts w:ascii="Times New Roman" w:eastAsia="Times New Roman" w:hAnsi="Times New Roman" w:cs="Times New Roman"/>
        </w:rPr>
      </w:pPr>
      <w:r>
        <w:t>_________________________________________________________________________</w:t>
      </w:r>
    </w:p>
    <w:p w:rsidR="00B14DBD" w:rsidRDefault="00B14DBD" w:rsidP="00FE4DB2">
      <w:pPr>
        <w:pStyle w:val="34"/>
        <w:shd w:val="clear" w:color="auto" w:fill="auto"/>
        <w:tabs>
          <w:tab w:val="left" w:leader="underscore" w:pos="8890"/>
        </w:tabs>
        <w:spacing w:before="0" w:line="240" w:lineRule="auto"/>
      </w:pPr>
      <w:r w:rsidRPr="00CA6CCC">
        <w:t xml:space="preserve">Период производства земляных работ: </w:t>
      </w:r>
      <w:proofErr w:type="gramStart"/>
      <w:r w:rsidRPr="00CA6CCC">
        <w:t>с</w:t>
      </w:r>
      <w:proofErr w:type="gramEnd"/>
      <w:r>
        <w:t xml:space="preserve"> _____________ по _______________</w:t>
      </w:r>
    </w:p>
    <w:p w:rsidR="00B14DBD" w:rsidRDefault="00B14DBD" w:rsidP="00FE4DB2">
      <w:pPr>
        <w:pStyle w:val="34"/>
        <w:shd w:val="clear" w:color="auto" w:fill="auto"/>
        <w:tabs>
          <w:tab w:val="left" w:leader="underscore" w:pos="8890"/>
        </w:tabs>
        <w:spacing w:before="0" w:line="240" w:lineRule="auto"/>
      </w:pPr>
    </w:p>
    <w:p w:rsidR="00741FF7" w:rsidRDefault="005248F5" w:rsidP="00B14DBD">
      <w:pPr>
        <w:pStyle w:val="21"/>
        <w:shd w:val="clear" w:color="auto" w:fill="auto"/>
        <w:spacing w:line="240" w:lineRule="auto"/>
      </w:pPr>
      <w:r w:rsidRPr="00CA6CCC">
        <w:t>Наименование подрядной организации, осуществляющей земляные работы:</w:t>
      </w:r>
      <w:r w:rsidR="00B14DBD">
        <w:t xml:space="preserve"> ______________</w:t>
      </w:r>
    </w:p>
    <w:p w:rsidR="00B14DBD" w:rsidRDefault="00B14DBD">
      <w:pPr>
        <w:rPr>
          <w:rFonts w:ascii="Times New Roman" w:eastAsia="Times New Roman" w:hAnsi="Times New Roman" w:cs="Times New Roman"/>
        </w:rPr>
      </w:pPr>
      <w:r>
        <w:t>_________________________________________________________________________</w:t>
      </w:r>
    </w:p>
    <w:p w:rsidR="00B14DBD" w:rsidRPr="00CA6CCC" w:rsidRDefault="00B14DBD" w:rsidP="00B14DBD">
      <w:pPr>
        <w:pStyle w:val="21"/>
        <w:shd w:val="clear" w:color="auto" w:fill="auto"/>
        <w:spacing w:line="240" w:lineRule="auto"/>
      </w:pPr>
    </w:p>
    <w:p w:rsidR="00741FF7" w:rsidRDefault="005248F5" w:rsidP="00F2090B">
      <w:pPr>
        <w:pStyle w:val="21"/>
        <w:shd w:val="clear" w:color="auto" w:fill="auto"/>
        <w:spacing w:line="240" w:lineRule="auto"/>
      </w:pPr>
      <w:r w:rsidRPr="00CA6CCC">
        <w:t>Сведения о должностных лицах, ответственных за производство земляных работ:</w:t>
      </w:r>
      <w:r w:rsidR="00F2090B">
        <w:t xml:space="preserve"> _________</w:t>
      </w:r>
    </w:p>
    <w:p w:rsidR="00F2090B" w:rsidRPr="00CA6CCC" w:rsidRDefault="00F2090B" w:rsidP="00F2090B">
      <w:pPr>
        <w:pStyle w:val="21"/>
        <w:shd w:val="clear" w:color="auto" w:fill="auto"/>
        <w:spacing w:line="240" w:lineRule="auto"/>
      </w:pPr>
      <w:r>
        <w:t>________________________________________________________________________________</w:t>
      </w:r>
    </w:p>
    <w:p w:rsidR="00741FF7" w:rsidRDefault="005248F5" w:rsidP="00FE4DB2">
      <w:pPr>
        <w:pStyle w:val="21"/>
        <w:shd w:val="clear" w:color="auto" w:fill="auto"/>
        <w:spacing w:line="240" w:lineRule="auto"/>
        <w:jc w:val="both"/>
      </w:pPr>
      <w:r w:rsidRPr="00CA6CCC">
        <w:t>Наименование подрядной организации, выполняющей работы по восстановлению благоустройства:</w:t>
      </w:r>
      <w:r w:rsidR="00F2090B">
        <w:t xml:space="preserve"> _________________________________________________________________</w:t>
      </w:r>
    </w:p>
    <w:p w:rsidR="00F2090B" w:rsidRPr="00CA6CCC" w:rsidRDefault="00F2090B" w:rsidP="00FE4DB2">
      <w:pPr>
        <w:pStyle w:val="21"/>
        <w:shd w:val="clear" w:color="auto" w:fill="auto"/>
        <w:spacing w:line="240" w:lineRule="auto"/>
        <w:jc w:val="both"/>
      </w:pPr>
    </w:p>
    <w:p w:rsidR="00741FF7" w:rsidRDefault="005248F5" w:rsidP="00FE4DB2">
      <w:pPr>
        <w:pStyle w:val="21"/>
        <w:shd w:val="clear" w:color="auto" w:fill="auto"/>
        <w:spacing w:line="240" w:lineRule="auto"/>
      </w:pPr>
      <w:r w:rsidRPr="00CA6CCC">
        <w:t>Особые отметки</w:t>
      </w:r>
    </w:p>
    <w:p w:rsidR="00CA335E" w:rsidRDefault="00CA335E" w:rsidP="00CA335E">
      <w:pPr>
        <w:pStyle w:val="21"/>
        <w:shd w:val="clear" w:color="auto" w:fill="auto"/>
        <w:spacing w:line="240" w:lineRule="exact"/>
        <w:rPr>
          <w:rStyle w:val="2Exact0"/>
        </w:rPr>
      </w:pPr>
    </w:p>
    <w:p w:rsidR="00CA335E" w:rsidRDefault="00CA335E" w:rsidP="00CA335E">
      <w:pPr>
        <w:pStyle w:val="21"/>
        <w:shd w:val="clear" w:color="auto" w:fill="auto"/>
        <w:spacing w:line="240" w:lineRule="exact"/>
      </w:pPr>
      <w:r>
        <w:rPr>
          <w:rStyle w:val="2Exact0"/>
        </w:rPr>
        <w:t>Отметка о продлении</w:t>
      </w:r>
    </w:p>
    <w:p w:rsidR="00F2090B" w:rsidRDefault="00F2090B" w:rsidP="00FE4DB2">
      <w:pPr>
        <w:pStyle w:val="21"/>
        <w:shd w:val="clear" w:color="auto" w:fill="auto"/>
        <w:spacing w:line="240" w:lineRule="auto"/>
        <w:ind w:left="5100"/>
      </w:pPr>
    </w:p>
    <w:p w:rsidR="00F2090B" w:rsidRDefault="00F2090B" w:rsidP="00FE4DB2">
      <w:pPr>
        <w:pStyle w:val="21"/>
        <w:shd w:val="clear" w:color="auto" w:fill="auto"/>
        <w:spacing w:line="240" w:lineRule="auto"/>
        <w:ind w:left="5100"/>
      </w:pPr>
    </w:p>
    <w:p w:rsidR="00F2090B" w:rsidRPr="00B30330" w:rsidRDefault="00F2090B" w:rsidP="00F2090B">
      <w:pPr>
        <w:pStyle w:val="21"/>
        <w:shd w:val="clear" w:color="auto" w:fill="auto"/>
        <w:spacing w:before="120" w:line="240" w:lineRule="auto"/>
        <w:ind w:left="4678" w:hanging="4678"/>
      </w:pPr>
      <w:r w:rsidRPr="00B30330">
        <w:t>Должностное лицо (ФИО)</w:t>
      </w:r>
      <w:r w:rsidRPr="00B30330">
        <w:tab/>
        <w:t>_________________________________</w:t>
      </w:r>
      <w:r>
        <w:t>______</w:t>
      </w:r>
      <w:r w:rsidRPr="00B30330">
        <w:t>__</w:t>
      </w:r>
    </w:p>
    <w:p w:rsidR="00741FF7" w:rsidRPr="00CA6CCC" w:rsidRDefault="00F2090B" w:rsidP="00F2090B">
      <w:pPr>
        <w:pStyle w:val="180"/>
        <w:shd w:val="clear" w:color="auto" w:fill="auto"/>
        <w:tabs>
          <w:tab w:val="left" w:pos="1134"/>
        </w:tabs>
        <w:spacing w:before="0" w:line="240" w:lineRule="auto"/>
        <w:ind w:left="4678" w:right="-7"/>
        <w:jc w:val="both"/>
        <w:rPr>
          <w:sz w:val="24"/>
          <w:szCs w:val="24"/>
        </w:rPr>
      </w:pPr>
      <w:r w:rsidRPr="001B2694">
        <w:t>(подпись должностного лица органа, осуществляющего предоставление муниципальной услуги)</w:t>
      </w:r>
      <w:r w:rsidR="005248F5" w:rsidRPr="00CA6CCC">
        <w:rPr>
          <w:sz w:val="24"/>
          <w:szCs w:val="24"/>
        </w:rPr>
        <w:br w:type="page"/>
      </w:r>
    </w:p>
    <w:p w:rsidR="00D91D7A" w:rsidRPr="00916702" w:rsidRDefault="00D91D7A" w:rsidP="00D91D7A">
      <w:pPr>
        <w:pStyle w:val="af1"/>
        <w:ind w:left="5103"/>
        <w:jc w:val="right"/>
        <w:rPr>
          <w:rFonts w:ascii="Times New Roman" w:hAnsi="Times New Roman" w:cs="Times New Roman"/>
        </w:rPr>
      </w:pPr>
      <w:r w:rsidRPr="00916702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D91D7A" w:rsidRPr="00916702" w:rsidRDefault="00D91D7A" w:rsidP="00D91D7A">
      <w:pPr>
        <w:pStyle w:val="af1"/>
        <w:ind w:left="5103"/>
        <w:jc w:val="right"/>
        <w:rPr>
          <w:rFonts w:ascii="Times New Roman" w:hAnsi="Times New Roman" w:cs="Times New Roman"/>
          <w:iCs/>
        </w:rPr>
      </w:pPr>
      <w:r w:rsidRPr="00916702">
        <w:rPr>
          <w:rFonts w:ascii="Times New Roman" w:hAnsi="Times New Roman" w:cs="Times New Roman"/>
        </w:rPr>
        <w:t>к административному регламенту предоставления муниципальной услуги «</w:t>
      </w:r>
      <w:r w:rsidRPr="00CA6CCC">
        <w:rPr>
          <w:rFonts w:ascii="Times New Roman" w:hAnsi="Times New Roman" w:cs="Times New Roman"/>
        </w:rPr>
        <w:t>Предоставление разрешения на осуществление земляных работ</w:t>
      </w:r>
      <w:r w:rsidRPr="00916702">
        <w:rPr>
          <w:rFonts w:ascii="Times New Roman" w:hAnsi="Times New Roman" w:cs="Times New Roman"/>
        </w:rPr>
        <w:t>», утвержденному постановлением администрации</w:t>
      </w:r>
      <w:r w:rsidRPr="00916702">
        <w:rPr>
          <w:rFonts w:ascii="Times New Roman" w:hAnsi="Times New Roman" w:cs="Times New Roman"/>
          <w:iCs/>
        </w:rPr>
        <w:t xml:space="preserve"> города Покачи </w:t>
      </w:r>
    </w:p>
    <w:p w:rsidR="00D91D7A" w:rsidRDefault="00D91D7A" w:rsidP="00D91D7A">
      <w:pPr>
        <w:pStyle w:val="af1"/>
        <w:ind w:left="5103"/>
        <w:jc w:val="right"/>
        <w:rPr>
          <w:rFonts w:ascii="Times New Roman" w:hAnsi="Times New Roman" w:cs="Times New Roman"/>
          <w:iCs/>
        </w:rPr>
      </w:pPr>
      <w:r w:rsidRPr="00916702">
        <w:rPr>
          <w:rFonts w:ascii="Times New Roman" w:hAnsi="Times New Roman" w:cs="Times New Roman"/>
          <w:iCs/>
        </w:rPr>
        <w:t xml:space="preserve">от </w:t>
      </w:r>
      <w:r w:rsidR="0083093F">
        <w:rPr>
          <w:rFonts w:ascii="Times New Roman" w:hAnsi="Times New Roman" w:cs="Times New Roman"/>
          <w:iCs/>
        </w:rPr>
        <w:t xml:space="preserve">30.01.2023 </w:t>
      </w:r>
      <w:r w:rsidRPr="00916702">
        <w:rPr>
          <w:rFonts w:ascii="Times New Roman" w:hAnsi="Times New Roman" w:cs="Times New Roman"/>
          <w:iCs/>
        </w:rPr>
        <w:t xml:space="preserve">№ </w:t>
      </w:r>
      <w:r w:rsidR="0083093F">
        <w:rPr>
          <w:rFonts w:ascii="Times New Roman" w:hAnsi="Times New Roman" w:cs="Times New Roman"/>
          <w:iCs/>
        </w:rPr>
        <w:t>47</w:t>
      </w:r>
    </w:p>
    <w:p w:rsidR="00D91D7A" w:rsidRDefault="00D91D7A" w:rsidP="00D91D7A">
      <w:pPr>
        <w:pStyle w:val="af1"/>
        <w:ind w:left="5103"/>
        <w:jc w:val="right"/>
        <w:rPr>
          <w:rFonts w:ascii="Times New Roman" w:hAnsi="Times New Roman" w:cs="Times New Roman"/>
          <w:iCs/>
        </w:rPr>
      </w:pPr>
    </w:p>
    <w:p w:rsidR="00025596" w:rsidRPr="009266B6" w:rsidRDefault="00025596" w:rsidP="00025596">
      <w:pPr>
        <w:tabs>
          <w:tab w:val="left" w:leader="underscore" w:pos="9842"/>
        </w:tabs>
        <w:ind w:left="5529" w:hanging="709"/>
        <w:rPr>
          <w:rFonts w:ascii="Times New Roman" w:hAnsi="Times New Roman" w:cs="Times New Roman"/>
        </w:rPr>
      </w:pPr>
      <w:r w:rsidRPr="009266B6">
        <w:rPr>
          <w:rFonts w:ascii="Times New Roman" w:hAnsi="Times New Roman" w:cs="Times New Roman"/>
        </w:rPr>
        <w:t>Кому</w:t>
      </w:r>
      <w:r>
        <w:rPr>
          <w:rFonts w:ascii="Times New Roman" w:hAnsi="Times New Roman" w:cs="Times New Roman"/>
        </w:rPr>
        <w:t xml:space="preserve"> </w:t>
      </w:r>
      <w:r w:rsidRPr="009266B6">
        <w:rPr>
          <w:rFonts w:ascii="Times New Roman" w:hAnsi="Times New Roman" w:cs="Times New Roman"/>
        </w:rPr>
        <w:t>__________________________________</w:t>
      </w:r>
    </w:p>
    <w:p w:rsidR="00025596" w:rsidRPr="00CA335E" w:rsidRDefault="00025596" w:rsidP="00025596">
      <w:pPr>
        <w:pStyle w:val="7"/>
        <w:pBdr>
          <w:bottom w:val="single" w:sz="4" w:space="1" w:color="auto"/>
        </w:pBdr>
        <w:shd w:val="clear" w:color="auto" w:fill="auto"/>
        <w:spacing w:line="240" w:lineRule="auto"/>
        <w:ind w:left="5670"/>
        <w:jc w:val="center"/>
        <w:rPr>
          <w:rFonts w:ascii="Times New Roman" w:eastAsia="Times New Roman" w:hAnsi="Times New Roman" w:cs="Times New Roman"/>
          <w:bCs/>
        </w:rPr>
      </w:pPr>
      <w:proofErr w:type="gramStart"/>
      <w:r w:rsidRPr="00CA335E">
        <w:rPr>
          <w:rFonts w:ascii="Times New Roman" w:eastAsia="Times New Roman" w:hAnsi="Times New Roman" w:cs="Times New Roman"/>
          <w:bCs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- для юридического лица,</w:t>
      </w:r>
      <w:proofErr w:type="gramEnd"/>
    </w:p>
    <w:p w:rsidR="00025596" w:rsidRPr="00025596" w:rsidRDefault="00025596" w:rsidP="00025596">
      <w:pPr>
        <w:pStyle w:val="7"/>
        <w:pBdr>
          <w:bottom w:val="single" w:sz="4" w:space="1" w:color="auto"/>
        </w:pBdr>
        <w:shd w:val="clear" w:color="auto" w:fill="auto"/>
        <w:spacing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25596" w:rsidRPr="00CA335E" w:rsidRDefault="00025596" w:rsidP="00025596">
      <w:pPr>
        <w:pStyle w:val="7"/>
        <w:shd w:val="clear" w:color="auto" w:fill="auto"/>
        <w:spacing w:line="240" w:lineRule="auto"/>
        <w:ind w:left="5670"/>
        <w:jc w:val="center"/>
        <w:rPr>
          <w:rFonts w:ascii="Times New Roman" w:eastAsia="Times New Roman" w:hAnsi="Times New Roman" w:cs="Times New Roman"/>
          <w:bCs/>
        </w:rPr>
      </w:pPr>
      <w:r w:rsidRPr="00CA335E">
        <w:rPr>
          <w:rFonts w:ascii="Times New Roman" w:eastAsia="Times New Roman" w:hAnsi="Times New Roman" w:cs="Times New Roman"/>
          <w:bCs/>
        </w:rPr>
        <w:t>почтовый индекс и адрес, телефон, адрес электронной почты)</w:t>
      </w:r>
    </w:p>
    <w:p w:rsidR="00025596" w:rsidRPr="00025596" w:rsidRDefault="00025596" w:rsidP="00025596">
      <w:pPr>
        <w:pStyle w:val="7"/>
        <w:shd w:val="clear" w:color="auto" w:fill="auto"/>
        <w:spacing w:line="240" w:lineRule="auto"/>
        <w:ind w:left="356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25596" w:rsidRDefault="00025596" w:rsidP="00025596">
      <w:pPr>
        <w:pStyle w:val="32"/>
        <w:shd w:val="clear" w:color="auto" w:fill="auto"/>
        <w:spacing w:after="0" w:line="240" w:lineRule="auto"/>
        <w:ind w:left="220" w:firstLine="0"/>
        <w:rPr>
          <w:rStyle w:val="13pt"/>
          <w:rFonts w:eastAsia="Calibri"/>
          <w:b/>
          <w:bCs/>
          <w:sz w:val="24"/>
          <w:szCs w:val="24"/>
        </w:rPr>
      </w:pPr>
    </w:p>
    <w:p w:rsidR="00025596" w:rsidRDefault="00025596" w:rsidP="00025596">
      <w:pPr>
        <w:pStyle w:val="32"/>
        <w:shd w:val="clear" w:color="auto" w:fill="auto"/>
        <w:spacing w:after="0" w:line="240" w:lineRule="auto"/>
        <w:ind w:left="220" w:firstLine="0"/>
      </w:pPr>
      <w:r w:rsidRPr="00025596">
        <w:rPr>
          <w:rStyle w:val="13pt"/>
          <w:rFonts w:eastAsia="Calibri"/>
          <w:b/>
          <w:bCs/>
          <w:sz w:val="24"/>
          <w:szCs w:val="24"/>
        </w:rPr>
        <w:t>РЕШЕНИЕ</w:t>
      </w:r>
    </w:p>
    <w:p w:rsidR="00741FF7" w:rsidRPr="00CA6CCC" w:rsidRDefault="005248F5" w:rsidP="00025596">
      <w:pPr>
        <w:pStyle w:val="32"/>
        <w:shd w:val="clear" w:color="auto" w:fill="auto"/>
        <w:spacing w:after="0" w:line="240" w:lineRule="auto"/>
        <w:ind w:left="220" w:firstLine="0"/>
      </w:pPr>
      <w:r w:rsidRPr="00CA6CCC">
        <w:t>об отказе в приеме документов, необходимых для предоставления муниципальной услуги / об отказе в предоставлении муниципальной услуги</w:t>
      </w:r>
    </w:p>
    <w:p w:rsidR="00025596" w:rsidRDefault="00025596" w:rsidP="00FE4DB2">
      <w:pPr>
        <w:pStyle w:val="21"/>
        <w:shd w:val="clear" w:color="auto" w:fill="auto"/>
        <w:spacing w:line="240" w:lineRule="auto"/>
        <w:ind w:left="20"/>
        <w:jc w:val="center"/>
      </w:pPr>
    </w:p>
    <w:p w:rsidR="00025596" w:rsidRDefault="00025596" w:rsidP="00CA335E">
      <w:pPr>
        <w:pStyle w:val="21"/>
        <w:pBdr>
          <w:bottom w:val="single" w:sz="4" w:space="3" w:color="auto"/>
        </w:pBdr>
        <w:shd w:val="clear" w:color="auto" w:fill="auto"/>
        <w:spacing w:line="240" w:lineRule="auto"/>
        <w:ind w:left="20"/>
        <w:jc w:val="center"/>
      </w:pPr>
    </w:p>
    <w:p w:rsidR="00741FF7" w:rsidRPr="00CA335E" w:rsidRDefault="00025596" w:rsidP="00FE4DB2">
      <w:pPr>
        <w:pStyle w:val="21"/>
        <w:shd w:val="clear" w:color="auto" w:fill="auto"/>
        <w:spacing w:line="240" w:lineRule="auto"/>
        <w:ind w:left="20"/>
        <w:jc w:val="center"/>
        <w:rPr>
          <w:sz w:val="20"/>
          <w:szCs w:val="20"/>
        </w:rPr>
      </w:pPr>
      <w:r w:rsidRPr="00CA335E">
        <w:rPr>
          <w:sz w:val="20"/>
          <w:szCs w:val="20"/>
        </w:rPr>
        <w:t>(наименование уполномоченного органа местного самоуправления)</w:t>
      </w:r>
    </w:p>
    <w:p w:rsidR="00025596" w:rsidRDefault="00025596" w:rsidP="00FE4DB2">
      <w:pPr>
        <w:pStyle w:val="21"/>
        <w:shd w:val="clear" w:color="auto" w:fill="auto"/>
        <w:spacing w:line="240" w:lineRule="auto"/>
        <w:ind w:left="5140"/>
      </w:pPr>
    </w:p>
    <w:p w:rsidR="00741FF7" w:rsidRPr="00CA6CCC" w:rsidRDefault="00F21678" w:rsidP="00FE4DB2">
      <w:pPr>
        <w:pStyle w:val="21"/>
        <w:shd w:val="clear" w:color="auto" w:fill="auto"/>
        <w:tabs>
          <w:tab w:val="left" w:leader="underscore" w:pos="4874"/>
          <w:tab w:val="left" w:leader="underscore" w:pos="7197"/>
        </w:tabs>
        <w:spacing w:line="240" w:lineRule="auto"/>
        <w:ind w:left="2720"/>
        <w:jc w:val="both"/>
      </w:pPr>
      <w:r>
        <w:t>№ ______________ от _______________</w:t>
      </w:r>
    </w:p>
    <w:p w:rsidR="00741FF7" w:rsidRPr="00F21678" w:rsidRDefault="005248F5" w:rsidP="00FE4DB2">
      <w:pPr>
        <w:pStyle w:val="160"/>
        <w:shd w:val="clear" w:color="auto" w:fill="auto"/>
        <w:spacing w:before="0" w:after="0" w:line="240" w:lineRule="auto"/>
        <w:ind w:left="20"/>
        <w:rPr>
          <w:i w:val="0"/>
        </w:rPr>
      </w:pPr>
      <w:r w:rsidRPr="00F21678">
        <w:rPr>
          <w:i w:val="0"/>
        </w:rPr>
        <w:t>(номер и дата решения)</w:t>
      </w:r>
    </w:p>
    <w:p w:rsidR="00741FF7" w:rsidRPr="00CA6CCC" w:rsidRDefault="005248F5" w:rsidP="004E45B7">
      <w:pPr>
        <w:pStyle w:val="21"/>
        <w:shd w:val="clear" w:color="auto" w:fill="auto"/>
        <w:spacing w:line="240" w:lineRule="auto"/>
        <w:ind w:firstLine="709"/>
        <w:jc w:val="both"/>
      </w:pPr>
      <w:r w:rsidRPr="00CA6CCC">
        <w:t>По результатам рассмотрения заявления по услуге «Предоставление разрешения на</w:t>
      </w:r>
      <w:r w:rsidR="00F21678">
        <w:t xml:space="preserve"> </w:t>
      </w:r>
      <w:r w:rsidRPr="00CA6CCC">
        <w:t xml:space="preserve">осуществление </w:t>
      </w:r>
      <w:r w:rsidRPr="004E45B7">
        <w:t>земляных работ» от</w:t>
      </w:r>
      <w:r w:rsidR="00F21678" w:rsidRPr="004E45B7">
        <w:t xml:space="preserve"> </w:t>
      </w:r>
      <w:r w:rsidR="004E45B7" w:rsidRPr="004E45B7">
        <w:t>______________№ _____________</w:t>
      </w:r>
      <w:r w:rsidR="00F21678" w:rsidRPr="004E45B7">
        <w:t xml:space="preserve"> </w:t>
      </w:r>
      <w:r w:rsidRPr="004E45B7">
        <w:t>и приложенных к</w:t>
      </w:r>
      <w:r w:rsidR="00F21678" w:rsidRPr="004E45B7">
        <w:t xml:space="preserve"> </w:t>
      </w:r>
      <w:r w:rsidRPr="004E45B7">
        <w:t>нему документов,</w:t>
      </w:r>
      <w:r w:rsidR="00F21678" w:rsidRPr="004E45B7">
        <w:t xml:space="preserve"> </w:t>
      </w:r>
      <w:r w:rsidRPr="004E45B7">
        <w:t>принято решение</w:t>
      </w:r>
      <w:r w:rsidR="004E45B7" w:rsidRPr="004E45B7">
        <w:t xml:space="preserve"> </w:t>
      </w:r>
      <w:r w:rsidRPr="004E45B7">
        <w:rPr>
          <w:rStyle w:val="22"/>
          <w:u w:val="none"/>
        </w:rPr>
        <w:t>по следующим</w:t>
      </w:r>
      <w:r w:rsidR="004E45B7" w:rsidRPr="004E45B7">
        <w:rPr>
          <w:rStyle w:val="22"/>
          <w:u w:val="none"/>
        </w:rPr>
        <w:t xml:space="preserve"> </w:t>
      </w:r>
      <w:r w:rsidRPr="004E45B7">
        <w:t>основаниям</w:t>
      </w:r>
      <w:r w:rsidRPr="00CA6CCC">
        <w:t>:</w:t>
      </w:r>
      <w:r w:rsidR="00CA335E">
        <w:t>________________________.</w:t>
      </w:r>
    </w:p>
    <w:p w:rsidR="00741FF7" w:rsidRPr="00CA6CCC" w:rsidRDefault="005248F5" w:rsidP="004E45B7">
      <w:pPr>
        <w:pStyle w:val="21"/>
        <w:shd w:val="clear" w:color="auto" w:fill="auto"/>
        <w:spacing w:line="240" w:lineRule="auto"/>
        <w:ind w:firstLine="709"/>
        <w:jc w:val="both"/>
      </w:pPr>
      <w:r w:rsidRPr="00CA6CCC">
        <w:t>Вы вправе повторно обратиться в орган, уполномоченный на предоставление услуги, с заявлением о предоставлении услуги после устранения указанных нарушений.</w:t>
      </w:r>
    </w:p>
    <w:p w:rsidR="00741FF7" w:rsidRPr="00CA6CCC" w:rsidRDefault="005248F5" w:rsidP="004E45B7">
      <w:pPr>
        <w:pStyle w:val="21"/>
        <w:shd w:val="clear" w:color="auto" w:fill="auto"/>
        <w:spacing w:line="240" w:lineRule="auto"/>
        <w:ind w:firstLine="740"/>
        <w:jc w:val="both"/>
      </w:pPr>
      <w:r w:rsidRPr="00CA6CCC"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741FF7" w:rsidRDefault="00741FF7" w:rsidP="00FE4DB2">
      <w:pPr>
        <w:pStyle w:val="21"/>
        <w:shd w:val="clear" w:color="auto" w:fill="auto"/>
        <w:spacing w:line="240" w:lineRule="auto"/>
        <w:ind w:right="40"/>
        <w:jc w:val="center"/>
      </w:pPr>
    </w:p>
    <w:p w:rsidR="004E45B7" w:rsidRDefault="004E45B7" w:rsidP="00FE4DB2">
      <w:pPr>
        <w:pStyle w:val="21"/>
        <w:shd w:val="clear" w:color="auto" w:fill="auto"/>
        <w:spacing w:line="240" w:lineRule="auto"/>
        <w:ind w:right="40"/>
        <w:jc w:val="center"/>
      </w:pPr>
    </w:p>
    <w:p w:rsidR="004E45B7" w:rsidRPr="00B30330" w:rsidRDefault="004E45B7" w:rsidP="004E45B7">
      <w:pPr>
        <w:pStyle w:val="21"/>
        <w:shd w:val="clear" w:color="auto" w:fill="auto"/>
        <w:tabs>
          <w:tab w:val="left" w:pos="4253"/>
        </w:tabs>
        <w:spacing w:before="120" w:line="240" w:lineRule="auto"/>
      </w:pPr>
      <w:r w:rsidRPr="00B30330">
        <w:t>Должностное лицо (ФИО)</w:t>
      </w:r>
      <w:r>
        <w:tab/>
      </w:r>
      <w:r w:rsidRPr="00B30330">
        <w:t>__________</w:t>
      </w:r>
      <w:r>
        <w:t>___</w:t>
      </w:r>
      <w:r w:rsidRPr="00B30330">
        <w:t>_______________________</w:t>
      </w:r>
      <w:r>
        <w:t>______</w:t>
      </w:r>
      <w:r w:rsidRPr="00B30330">
        <w:t>__</w:t>
      </w:r>
    </w:p>
    <w:p w:rsidR="004E45B7" w:rsidRPr="004E45B7" w:rsidRDefault="004E45B7" w:rsidP="004E45B7">
      <w:pPr>
        <w:pStyle w:val="21"/>
        <w:shd w:val="clear" w:color="auto" w:fill="auto"/>
        <w:spacing w:line="240" w:lineRule="auto"/>
        <w:ind w:left="4253" w:right="40"/>
        <w:jc w:val="both"/>
        <w:rPr>
          <w:sz w:val="20"/>
          <w:szCs w:val="20"/>
        </w:rPr>
      </w:pPr>
      <w:r w:rsidRPr="004E45B7">
        <w:rPr>
          <w:sz w:val="20"/>
          <w:szCs w:val="20"/>
        </w:rPr>
        <w:t>(подпись должностного лица органа, осуществляющего предоставление муниципальной услуги)</w:t>
      </w:r>
    </w:p>
    <w:p w:rsidR="004E45B7" w:rsidRDefault="004E45B7" w:rsidP="00FE4DB2">
      <w:pPr>
        <w:pStyle w:val="32"/>
        <w:shd w:val="clear" w:color="auto" w:fill="auto"/>
        <w:spacing w:after="0" w:line="240" w:lineRule="auto"/>
        <w:ind w:firstLine="0"/>
        <w:jc w:val="right"/>
        <w:sectPr w:rsidR="004E45B7" w:rsidSect="00CA335E">
          <w:pgSz w:w="11900" w:h="16840"/>
          <w:pgMar w:top="1134" w:right="567" w:bottom="1134" w:left="1701" w:header="425" w:footer="3" w:gutter="0"/>
          <w:cols w:space="720"/>
          <w:noEndnote/>
          <w:docGrid w:linePitch="360"/>
        </w:sectPr>
      </w:pPr>
    </w:p>
    <w:p w:rsidR="00EB280B" w:rsidRPr="00916702" w:rsidRDefault="00EB280B" w:rsidP="00EB280B">
      <w:pPr>
        <w:pStyle w:val="af1"/>
        <w:ind w:left="5103"/>
        <w:jc w:val="right"/>
        <w:rPr>
          <w:rFonts w:ascii="Times New Roman" w:hAnsi="Times New Roman" w:cs="Times New Roman"/>
        </w:rPr>
      </w:pPr>
      <w:r w:rsidRPr="00916702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3</w:t>
      </w:r>
    </w:p>
    <w:p w:rsidR="00EB280B" w:rsidRPr="00916702" w:rsidRDefault="00EB280B" w:rsidP="00EB280B">
      <w:pPr>
        <w:pStyle w:val="af1"/>
        <w:ind w:left="5103"/>
        <w:jc w:val="right"/>
        <w:rPr>
          <w:rFonts w:ascii="Times New Roman" w:hAnsi="Times New Roman" w:cs="Times New Roman"/>
          <w:iCs/>
        </w:rPr>
      </w:pPr>
      <w:r w:rsidRPr="00916702">
        <w:rPr>
          <w:rFonts w:ascii="Times New Roman" w:hAnsi="Times New Roman" w:cs="Times New Roman"/>
        </w:rPr>
        <w:t>к административному регламенту предоставления муниципальной услуги «</w:t>
      </w:r>
      <w:r w:rsidRPr="00CA6CCC">
        <w:rPr>
          <w:rFonts w:ascii="Times New Roman" w:hAnsi="Times New Roman" w:cs="Times New Roman"/>
        </w:rPr>
        <w:t>Предоставление разрешения на осуществление земляных работ</w:t>
      </w:r>
      <w:r w:rsidRPr="00916702">
        <w:rPr>
          <w:rFonts w:ascii="Times New Roman" w:hAnsi="Times New Roman" w:cs="Times New Roman"/>
        </w:rPr>
        <w:t>», утвержденному постановлением администрации</w:t>
      </w:r>
      <w:r w:rsidRPr="00916702">
        <w:rPr>
          <w:rFonts w:ascii="Times New Roman" w:hAnsi="Times New Roman" w:cs="Times New Roman"/>
          <w:iCs/>
        </w:rPr>
        <w:t xml:space="preserve"> города Покачи </w:t>
      </w:r>
    </w:p>
    <w:p w:rsidR="00EB280B" w:rsidRDefault="00EB280B" w:rsidP="00EB280B">
      <w:pPr>
        <w:pStyle w:val="af1"/>
        <w:ind w:left="5103"/>
        <w:jc w:val="right"/>
        <w:rPr>
          <w:rFonts w:ascii="Times New Roman" w:hAnsi="Times New Roman" w:cs="Times New Roman"/>
          <w:iCs/>
        </w:rPr>
      </w:pPr>
      <w:r w:rsidRPr="00916702">
        <w:rPr>
          <w:rFonts w:ascii="Times New Roman" w:hAnsi="Times New Roman" w:cs="Times New Roman"/>
          <w:iCs/>
        </w:rPr>
        <w:t xml:space="preserve">от </w:t>
      </w:r>
      <w:r w:rsidR="0083093F">
        <w:rPr>
          <w:rFonts w:ascii="Times New Roman" w:hAnsi="Times New Roman" w:cs="Times New Roman"/>
          <w:iCs/>
        </w:rPr>
        <w:t xml:space="preserve">30.01.2023 </w:t>
      </w:r>
      <w:r w:rsidRPr="00916702">
        <w:rPr>
          <w:rFonts w:ascii="Times New Roman" w:hAnsi="Times New Roman" w:cs="Times New Roman"/>
          <w:iCs/>
        </w:rPr>
        <w:t xml:space="preserve">№ </w:t>
      </w:r>
      <w:r w:rsidR="0083093F">
        <w:rPr>
          <w:rFonts w:ascii="Times New Roman" w:hAnsi="Times New Roman" w:cs="Times New Roman"/>
          <w:iCs/>
        </w:rPr>
        <w:t>47</w:t>
      </w:r>
    </w:p>
    <w:p w:rsidR="00EB280B" w:rsidRDefault="00EB280B" w:rsidP="00FE4DB2">
      <w:pPr>
        <w:pStyle w:val="32"/>
        <w:shd w:val="clear" w:color="auto" w:fill="auto"/>
        <w:spacing w:after="0" w:line="240" w:lineRule="auto"/>
        <w:ind w:left="20" w:firstLine="0"/>
      </w:pPr>
    </w:p>
    <w:p w:rsidR="00CA335E" w:rsidRDefault="00CA335E" w:rsidP="00FE4DB2">
      <w:pPr>
        <w:pStyle w:val="32"/>
        <w:shd w:val="clear" w:color="auto" w:fill="auto"/>
        <w:spacing w:after="0" w:line="240" w:lineRule="auto"/>
        <w:ind w:left="20" w:firstLine="0"/>
      </w:pPr>
    </w:p>
    <w:p w:rsidR="00741FF7" w:rsidRDefault="005248F5" w:rsidP="00FE4DB2">
      <w:pPr>
        <w:pStyle w:val="32"/>
        <w:shd w:val="clear" w:color="auto" w:fill="auto"/>
        <w:spacing w:after="0" w:line="240" w:lineRule="auto"/>
        <w:ind w:left="20" w:firstLine="0"/>
      </w:pPr>
      <w:r w:rsidRPr="00CA6CCC">
        <w:t>Список нормативных актов, в соответствии с которыми осуществляется</w:t>
      </w:r>
      <w:r w:rsidRPr="00CA6CCC">
        <w:br/>
        <w:t>предоставление Муниципальной услуги</w:t>
      </w:r>
    </w:p>
    <w:p w:rsidR="00856586" w:rsidRPr="00CA6CCC" w:rsidRDefault="00856586" w:rsidP="00FE4DB2">
      <w:pPr>
        <w:pStyle w:val="32"/>
        <w:shd w:val="clear" w:color="auto" w:fill="auto"/>
        <w:spacing w:after="0" w:line="240" w:lineRule="auto"/>
        <w:ind w:left="20" w:firstLine="0"/>
      </w:pPr>
    </w:p>
    <w:p w:rsidR="00741FF7" w:rsidRPr="00CA6CCC" w:rsidRDefault="005248F5" w:rsidP="00CA335E">
      <w:pPr>
        <w:pStyle w:val="21"/>
        <w:numPr>
          <w:ilvl w:val="0"/>
          <w:numId w:val="9"/>
        </w:numPr>
        <w:shd w:val="clear" w:color="auto" w:fill="auto"/>
        <w:tabs>
          <w:tab w:val="left" w:pos="1134"/>
          <w:tab w:val="left" w:pos="1674"/>
        </w:tabs>
        <w:spacing w:line="240" w:lineRule="auto"/>
        <w:ind w:firstLine="709"/>
        <w:jc w:val="both"/>
      </w:pPr>
      <w:r w:rsidRPr="00CA6CCC">
        <w:t>Конституция Российской Федерации, принятой всенародным голосованием, 12.12.1993.</w:t>
      </w:r>
    </w:p>
    <w:p w:rsidR="00741FF7" w:rsidRPr="00CA6CCC" w:rsidRDefault="005248F5" w:rsidP="00CA335E">
      <w:pPr>
        <w:pStyle w:val="21"/>
        <w:numPr>
          <w:ilvl w:val="0"/>
          <w:numId w:val="9"/>
        </w:numPr>
        <w:shd w:val="clear" w:color="auto" w:fill="auto"/>
        <w:tabs>
          <w:tab w:val="left" w:pos="1134"/>
          <w:tab w:val="left" w:pos="1674"/>
        </w:tabs>
        <w:spacing w:line="240" w:lineRule="auto"/>
        <w:ind w:firstLine="709"/>
        <w:jc w:val="both"/>
      </w:pPr>
      <w:r w:rsidRPr="00CA6CCC">
        <w:t>Кодекс Российской Федерации об административных правонарушениях от 30.12.2001 № 195-ФЗ.</w:t>
      </w:r>
    </w:p>
    <w:p w:rsidR="00741FF7" w:rsidRPr="00CA6CCC" w:rsidRDefault="005248F5" w:rsidP="00CA335E">
      <w:pPr>
        <w:pStyle w:val="21"/>
        <w:numPr>
          <w:ilvl w:val="0"/>
          <w:numId w:val="9"/>
        </w:numPr>
        <w:shd w:val="clear" w:color="auto" w:fill="auto"/>
        <w:tabs>
          <w:tab w:val="left" w:pos="1134"/>
          <w:tab w:val="left" w:pos="1674"/>
        </w:tabs>
        <w:spacing w:line="240" w:lineRule="auto"/>
        <w:ind w:firstLine="709"/>
        <w:jc w:val="both"/>
      </w:pPr>
      <w:r w:rsidRPr="00CA6CCC">
        <w:t>Федеральный закон о</w:t>
      </w:r>
      <w:r w:rsidR="00856586">
        <w:t>т</w:t>
      </w:r>
      <w:r w:rsidRPr="00CA6CCC">
        <w:t xml:space="preserve"> 06.04.2011 № 63-ФЗ «Об электронной подписи»</w:t>
      </w:r>
    </w:p>
    <w:p w:rsidR="00741FF7" w:rsidRPr="00CA6CCC" w:rsidRDefault="005248F5" w:rsidP="00CA335E">
      <w:pPr>
        <w:pStyle w:val="21"/>
        <w:numPr>
          <w:ilvl w:val="0"/>
          <w:numId w:val="9"/>
        </w:numPr>
        <w:shd w:val="clear" w:color="auto" w:fill="auto"/>
        <w:tabs>
          <w:tab w:val="left" w:pos="1134"/>
          <w:tab w:val="left" w:pos="1674"/>
        </w:tabs>
        <w:spacing w:line="240" w:lineRule="auto"/>
        <w:ind w:firstLine="709"/>
        <w:jc w:val="both"/>
      </w:pPr>
      <w:r w:rsidRPr="00CA6CCC">
        <w:t>Федеральный закон от 27.07.2010 № 210-ФЗ «Об организации предоставления государственных и муниципальных услуг»</w:t>
      </w:r>
      <w:r w:rsidR="00C923C0">
        <w:t>.</w:t>
      </w:r>
    </w:p>
    <w:p w:rsidR="00741FF7" w:rsidRPr="00CA6CCC" w:rsidRDefault="005248F5" w:rsidP="00CA335E">
      <w:pPr>
        <w:pStyle w:val="21"/>
        <w:numPr>
          <w:ilvl w:val="0"/>
          <w:numId w:val="9"/>
        </w:numPr>
        <w:shd w:val="clear" w:color="auto" w:fill="auto"/>
        <w:tabs>
          <w:tab w:val="left" w:pos="1134"/>
          <w:tab w:val="left" w:pos="1674"/>
        </w:tabs>
        <w:spacing w:line="240" w:lineRule="auto"/>
        <w:ind w:firstLine="709"/>
        <w:jc w:val="both"/>
      </w:pPr>
      <w:r w:rsidRPr="00CA6CCC">
        <w:t>Федеральный закон от 06.10.2003 № 131-ФЗ «Об общих принципах организации местного самоуправления в Российской Федерации»</w:t>
      </w:r>
      <w:r w:rsidR="00C923C0">
        <w:t>.</w:t>
      </w:r>
    </w:p>
    <w:p w:rsidR="00741FF7" w:rsidRPr="00CA6CCC" w:rsidRDefault="005248F5" w:rsidP="00CA335E">
      <w:pPr>
        <w:pStyle w:val="21"/>
        <w:numPr>
          <w:ilvl w:val="0"/>
          <w:numId w:val="9"/>
        </w:numPr>
        <w:shd w:val="clear" w:color="auto" w:fill="auto"/>
        <w:tabs>
          <w:tab w:val="left" w:pos="1134"/>
          <w:tab w:val="left" w:pos="1674"/>
        </w:tabs>
        <w:spacing w:line="240" w:lineRule="auto"/>
        <w:ind w:firstLine="709"/>
        <w:jc w:val="both"/>
      </w:pPr>
      <w:r w:rsidRPr="00CA6CCC">
        <w:t>Федеральный закон от 27.07.2006 № 152-ФЗ «О персональных данных»</w:t>
      </w:r>
    </w:p>
    <w:p w:rsidR="00741FF7" w:rsidRPr="00CA6CCC" w:rsidRDefault="005248F5" w:rsidP="00CA335E">
      <w:pPr>
        <w:pStyle w:val="21"/>
        <w:numPr>
          <w:ilvl w:val="0"/>
          <w:numId w:val="9"/>
        </w:numPr>
        <w:shd w:val="clear" w:color="auto" w:fill="auto"/>
        <w:tabs>
          <w:tab w:val="left" w:pos="1134"/>
          <w:tab w:val="left" w:pos="1421"/>
        </w:tabs>
        <w:spacing w:line="240" w:lineRule="auto"/>
        <w:ind w:firstLine="709"/>
        <w:jc w:val="both"/>
      </w:pPr>
      <w:r w:rsidRPr="00CA6CCC">
        <w:t xml:space="preserve">Федеральный закон от 06.10.2003 №131-Ф3 </w:t>
      </w:r>
      <w:r w:rsidR="00856586">
        <w:t>«</w:t>
      </w:r>
      <w:r w:rsidRPr="00CA6CCC">
        <w:t>Об общих принципах организации местного самоуправления в Российской Федерации</w:t>
      </w:r>
      <w:r w:rsidR="00856586">
        <w:t>»</w:t>
      </w:r>
      <w:r w:rsidR="00C923C0">
        <w:t>.</w:t>
      </w:r>
    </w:p>
    <w:p w:rsidR="00741FF7" w:rsidRPr="00CA6CCC" w:rsidRDefault="005248F5" w:rsidP="00CA335E">
      <w:pPr>
        <w:pStyle w:val="21"/>
        <w:numPr>
          <w:ilvl w:val="0"/>
          <w:numId w:val="9"/>
        </w:numPr>
        <w:shd w:val="clear" w:color="auto" w:fill="auto"/>
        <w:tabs>
          <w:tab w:val="left" w:pos="1134"/>
          <w:tab w:val="left" w:pos="1421"/>
        </w:tabs>
        <w:spacing w:line="240" w:lineRule="auto"/>
        <w:ind w:firstLine="709"/>
        <w:jc w:val="both"/>
      </w:pPr>
      <w:r w:rsidRPr="00CA6CCC">
        <w:t xml:space="preserve">Приказ </w:t>
      </w:r>
      <w:proofErr w:type="spellStart"/>
      <w:r w:rsidRPr="00CA6CCC">
        <w:t>Ростехнадзора</w:t>
      </w:r>
      <w:proofErr w:type="spellEnd"/>
      <w:r w:rsidRPr="00CA6CCC">
        <w:t xml:space="preserve"> от 15.12.2020 </w:t>
      </w:r>
      <w:r w:rsidR="00856586">
        <w:rPr>
          <w:lang w:eastAsia="en-US" w:bidi="en-US"/>
        </w:rPr>
        <w:t>№</w:t>
      </w:r>
      <w:r w:rsidRPr="00CA6CCC">
        <w:rPr>
          <w:lang w:eastAsia="en-US" w:bidi="en-US"/>
        </w:rPr>
        <w:t xml:space="preserve"> </w:t>
      </w:r>
      <w:r w:rsidRPr="00CA6CCC">
        <w:t xml:space="preserve">528 </w:t>
      </w:r>
      <w:r w:rsidR="00856586">
        <w:t>«</w:t>
      </w:r>
      <w:r w:rsidRPr="00CA6CCC">
        <w:t xml:space="preserve">Об утверждении федеральных норм и правил в области промышленной безопасности </w:t>
      </w:r>
      <w:r w:rsidR="00856586">
        <w:t>«</w:t>
      </w:r>
      <w:r w:rsidRPr="00CA6CCC">
        <w:t>Правила безопасного ведения газоопасных, огневых и ремонтных работ</w:t>
      </w:r>
      <w:r w:rsidR="00FB41C2">
        <w:t>»</w:t>
      </w:r>
      <w:r w:rsidR="00C923C0">
        <w:t>.</w:t>
      </w:r>
    </w:p>
    <w:p w:rsidR="00FB41C2" w:rsidRDefault="005248F5" w:rsidP="00CA335E">
      <w:pPr>
        <w:pStyle w:val="21"/>
        <w:numPr>
          <w:ilvl w:val="0"/>
          <w:numId w:val="9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CA6CCC">
        <w:t>Законы субъектов Российской Федерации в сфере благоустройства</w:t>
      </w:r>
      <w:r w:rsidR="00C923C0">
        <w:t>.</w:t>
      </w:r>
    </w:p>
    <w:p w:rsidR="00FB41C2" w:rsidRDefault="005248F5" w:rsidP="00CA335E">
      <w:pPr>
        <w:pStyle w:val="21"/>
        <w:numPr>
          <w:ilvl w:val="0"/>
          <w:numId w:val="9"/>
        </w:numPr>
        <w:shd w:val="clear" w:color="auto" w:fill="auto"/>
        <w:tabs>
          <w:tab w:val="left" w:pos="1134"/>
          <w:tab w:val="left" w:pos="2157"/>
        </w:tabs>
        <w:spacing w:line="240" w:lineRule="auto"/>
        <w:ind w:firstLine="709"/>
        <w:jc w:val="both"/>
        <w:sectPr w:rsidR="00FB41C2" w:rsidSect="00CA335E">
          <w:footerReference w:type="default" r:id="rId12"/>
          <w:footerReference w:type="first" r:id="rId13"/>
          <w:pgSz w:w="11900" w:h="16840"/>
          <w:pgMar w:top="1134" w:right="567" w:bottom="1134" w:left="1701" w:header="425" w:footer="3" w:gutter="0"/>
          <w:cols w:space="720"/>
          <w:noEndnote/>
          <w:docGrid w:linePitch="360"/>
        </w:sectPr>
      </w:pPr>
      <w:r w:rsidRPr="00CA6CCC">
        <w:t>Нормативные правовые акты органов местного самоуправления в сфере благоустройства.</w:t>
      </w:r>
    </w:p>
    <w:p w:rsidR="00C7009F" w:rsidRPr="00916702" w:rsidRDefault="00C7009F" w:rsidP="00C7009F">
      <w:pPr>
        <w:pStyle w:val="af1"/>
        <w:ind w:left="5103"/>
        <w:jc w:val="right"/>
        <w:rPr>
          <w:rFonts w:ascii="Times New Roman" w:hAnsi="Times New Roman" w:cs="Times New Roman"/>
        </w:rPr>
      </w:pPr>
      <w:r w:rsidRPr="00916702">
        <w:rPr>
          <w:rFonts w:ascii="Times New Roman" w:hAnsi="Times New Roman" w:cs="Times New Roman"/>
        </w:rPr>
        <w:lastRenderedPageBreak/>
        <w:t xml:space="preserve">Приложение </w:t>
      </w:r>
      <w:r w:rsidR="003E37F2">
        <w:rPr>
          <w:rFonts w:ascii="Times New Roman" w:hAnsi="Times New Roman" w:cs="Times New Roman"/>
        </w:rPr>
        <w:t>4</w:t>
      </w:r>
    </w:p>
    <w:p w:rsidR="00C7009F" w:rsidRPr="00916702" w:rsidRDefault="00C7009F" w:rsidP="00C7009F">
      <w:pPr>
        <w:pStyle w:val="af1"/>
        <w:ind w:left="5103"/>
        <w:jc w:val="right"/>
        <w:rPr>
          <w:rFonts w:ascii="Times New Roman" w:hAnsi="Times New Roman" w:cs="Times New Roman"/>
          <w:iCs/>
        </w:rPr>
      </w:pPr>
      <w:r w:rsidRPr="00916702">
        <w:rPr>
          <w:rFonts w:ascii="Times New Roman" w:hAnsi="Times New Roman" w:cs="Times New Roman"/>
        </w:rPr>
        <w:t>к административному регламенту предоставления муниципальной услуги «</w:t>
      </w:r>
      <w:r w:rsidRPr="00CA6CCC">
        <w:rPr>
          <w:rFonts w:ascii="Times New Roman" w:hAnsi="Times New Roman" w:cs="Times New Roman"/>
        </w:rPr>
        <w:t>Предоставление разрешения на осуществление земляных работ</w:t>
      </w:r>
      <w:r w:rsidRPr="00916702">
        <w:rPr>
          <w:rFonts w:ascii="Times New Roman" w:hAnsi="Times New Roman" w:cs="Times New Roman"/>
        </w:rPr>
        <w:t>», утвержденному постановлением администрации</w:t>
      </w:r>
      <w:r w:rsidRPr="00916702">
        <w:rPr>
          <w:rFonts w:ascii="Times New Roman" w:hAnsi="Times New Roman" w:cs="Times New Roman"/>
          <w:iCs/>
        </w:rPr>
        <w:t xml:space="preserve"> города Покачи </w:t>
      </w:r>
    </w:p>
    <w:p w:rsidR="00C7009F" w:rsidRDefault="00C7009F" w:rsidP="00C7009F">
      <w:pPr>
        <w:pStyle w:val="af1"/>
        <w:ind w:left="5103"/>
        <w:jc w:val="right"/>
        <w:rPr>
          <w:rFonts w:ascii="Times New Roman" w:hAnsi="Times New Roman" w:cs="Times New Roman"/>
          <w:iCs/>
        </w:rPr>
      </w:pPr>
      <w:r w:rsidRPr="00916702">
        <w:rPr>
          <w:rFonts w:ascii="Times New Roman" w:hAnsi="Times New Roman" w:cs="Times New Roman"/>
          <w:iCs/>
        </w:rPr>
        <w:t xml:space="preserve">от </w:t>
      </w:r>
      <w:r w:rsidR="0083093F">
        <w:rPr>
          <w:rFonts w:ascii="Times New Roman" w:hAnsi="Times New Roman" w:cs="Times New Roman"/>
          <w:iCs/>
        </w:rPr>
        <w:t xml:space="preserve"> 30.01.2023 </w:t>
      </w:r>
      <w:r w:rsidRPr="00916702">
        <w:rPr>
          <w:rFonts w:ascii="Times New Roman" w:hAnsi="Times New Roman" w:cs="Times New Roman"/>
          <w:iCs/>
        </w:rPr>
        <w:t xml:space="preserve">№ </w:t>
      </w:r>
      <w:r w:rsidR="0083093F">
        <w:rPr>
          <w:rFonts w:ascii="Times New Roman" w:hAnsi="Times New Roman" w:cs="Times New Roman"/>
          <w:iCs/>
        </w:rPr>
        <w:t>47</w:t>
      </w:r>
    </w:p>
    <w:p w:rsidR="00C7009F" w:rsidRDefault="00C7009F" w:rsidP="00FE4DB2">
      <w:pPr>
        <w:pStyle w:val="21"/>
        <w:shd w:val="clear" w:color="auto" w:fill="auto"/>
        <w:spacing w:line="240" w:lineRule="auto"/>
        <w:ind w:left="5820"/>
        <w:jc w:val="right"/>
        <w:rPr>
          <w:rStyle w:val="2Exact0"/>
        </w:rPr>
      </w:pPr>
    </w:p>
    <w:p w:rsidR="00C7009F" w:rsidRDefault="00C7009F" w:rsidP="00C7009F">
      <w:pPr>
        <w:pStyle w:val="130"/>
        <w:shd w:val="clear" w:color="auto" w:fill="auto"/>
        <w:spacing w:before="0" w:after="0" w:line="240" w:lineRule="auto"/>
        <w:rPr>
          <w:sz w:val="24"/>
          <w:szCs w:val="24"/>
        </w:rPr>
      </w:pPr>
      <w:r w:rsidRPr="00CA6CCC">
        <w:rPr>
          <w:sz w:val="24"/>
          <w:szCs w:val="24"/>
        </w:rPr>
        <w:t>График производства земляных работ</w:t>
      </w:r>
      <w:bookmarkStart w:id="4" w:name="bookmark5"/>
    </w:p>
    <w:p w:rsidR="00C7009F" w:rsidRDefault="00C7009F" w:rsidP="00C7009F">
      <w:pPr>
        <w:pStyle w:val="13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C7009F" w:rsidRDefault="005248F5" w:rsidP="00C7009F">
      <w:pPr>
        <w:pStyle w:val="130"/>
        <w:shd w:val="clear" w:color="auto" w:fill="auto"/>
        <w:spacing w:before="0" w:after="0" w:line="240" w:lineRule="auto"/>
        <w:jc w:val="both"/>
        <w:rPr>
          <w:b w:val="0"/>
          <w:sz w:val="24"/>
          <w:szCs w:val="24"/>
        </w:rPr>
      </w:pPr>
      <w:r w:rsidRPr="00C7009F">
        <w:rPr>
          <w:b w:val="0"/>
          <w:sz w:val="24"/>
          <w:szCs w:val="24"/>
        </w:rPr>
        <w:t>Функциональное назначение объекта:</w:t>
      </w:r>
      <w:bookmarkEnd w:id="4"/>
      <w:r w:rsidR="00C7009F">
        <w:rPr>
          <w:b w:val="0"/>
          <w:sz w:val="24"/>
          <w:szCs w:val="24"/>
        </w:rPr>
        <w:t xml:space="preserve"> _______________________________________________</w:t>
      </w:r>
    </w:p>
    <w:p w:rsidR="00C7009F" w:rsidRPr="00C7009F" w:rsidRDefault="00C7009F">
      <w:pPr>
        <w:rPr>
          <w:rFonts w:ascii="Times New Roman" w:eastAsia="Times New Roman" w:hAnsi="Times New Roman" w:cs="Times New Roman"/>
          <w:bCs/>
        </w:rPr>
      </w:pPr>
      <w:r w:rsidRPr="00C7009F">
        <w:rPr>
          <w:rFonts w:ascii="Times New Roman" w:eastAsia="Times New Roman" w:hAnsi="Times New Roman" w:cs="Times New Roman"/>
          <w:bCs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bCs/>
        </w:rPr>
        <w:t>_______</w:t>
      </w:r>
      <w:r w:rsidRPr="00C7009F">
        <w:rPr>
          <w:rFonts w:ascii="Times New Roman" w:eastAsia="Times New Roman" w:hAnsi="Times New Roman" w:cs="Times New Roman"/>
          <w:bCs/>
        </w:rPr>
        <w:t>__</w:t>
      </w:r>
    </w:p>
    <w:p w:rsidR="00C7009F" w:rsidRDefault="00C7009F" w:rsidP="00C7009F">
      <w:pPr>
        <w:pStyle w:val="130"/>
        <w:shd w:val="clear" w:color="auto" w:fill="auto"/>
        <w:spacing w:before="0" w:after="0" w:line="240" w:lineRule="auto"/>
        <w:jc w:val="both"/>
        <w:rPr>
          <w:b w:val="0"/>
          <w:sz w:val="24"/>
          <w:szCs w:val="24"/>
        </w:rPr>
      </w:pPr>
      <w:r w:rsidRPr="00C7009F">
        <w:rPr>
          <w:b w:val="0"/>
          <w:sz w:val="24"/>
          <w:szCs w:val="24"/>
        </w:rPr>
        <w:t>Адрес объекта:</w:t>
      </w:r>
      <w:r>
        <w:rPr>
          <w:b w:val="0"/>
          <w:sz w:val="24"/>
          <w:szCs w:val="24"/>
        </w:rPr>
        <w:t xml:space="preserve"> __________________________________________________________________</w:t>
      </w:r>
    </w:p>
    <w:p w:rsidR="00C7009F" w:rsidRPr="00C7009F" w:rsidRDefault="00C7009F" w:rsidP="00C7009F">
      <w:pPr>
        <w:pStyle w:val="130"/>
        <w:shd w:val="clear" w:color="auto" w:fill="auto"/>
        <w:spacing w:before="0" w:after="0" w:line="240" w:lineRule="auto"/>
        <w:rPr>
          <w:b w:val="0"/>
          <w:sz w:val="20"/>
          <w:szCs w:val="20"/>
        </w:rPr>
      </w:pPr>
      <w:r w:rsidRPr="00C7009F">
        <w:rPr>
          <w:rStyle w:val="2Exact0"/>
          <w:b w:val="0"/>
          <w:sz w:val="20"/>
          <w:szCs w:val="20"/>
        </w:rPr>
        <w:t>(адрес проведения земляных работ</w:t>
      </w:r>
      <w:proofErr w:type="gramStart"/>
      <w:r w:rsidRPr="00C7009F">
        <w:rPr>
          <w:rStyle w:val="2Exact0"/>
          <w:b w:val="0"/>
          <w:sz w:val="20"/>
          <w:szCs w:val="20"/>
        </w:rPr>
        <w:t>.</w:t>
      </w:r>
      <w:proofErr w:type="gramEnd"/>
      <w:r w:rsidR="00CA335E">
        <w:rPr>
          <w:rStyle w:val="2Exact0"/>
          <w:b w:val="0"/>
          <w:sz w:val="20"/>
          <w:szCs w:val="20"/>
        </w:rPr>
        <w:t xml:space="preserve"> </w:t>
      </w:r>
      <w:proofErr w:type="gramStart"/>
      <w:r w:rsidRPr="00C7009F">
        <w:rPr>
          <w:rStyle w:val="aa"/>
          <w:b w:val="0"/>
          <w:sz w:val="20"/>
          <w:szCs w:val="20"/>
          <w:u w:val="none"/>
        </w:rPr>
        <w:t>к</w:t>
      </w:r>
      <w:proofErr w:type="gramEnd"/>
      <w:r w:rsidRPr="00C7009F">
        <w:rPr>
          <w:rStyle w:val="aa"/>
          <w:b w:val="0"/>
          <w:sz w:val="20"/>
          <w:szCs w:val="20"/>
          <w:u w:val="none"/>
        </w:rPr>
        <w:t>адастровый номер земельного участка)</w:t>
      </w:r>
    </w:p>
    <w:p w:rsidR="00C7009F" w:rsidRDefault="00C7009F" w:rsidP="00C7009F">
      <w:pPr>
        <w:pStyle w:val="130"/>
        <w:shd w:val="clear" w:color="auto" w:fill="auto"/>
        <w:spacing w:before="0" w:after="0" w:line="240" w:lineRule="auto"/>
        <w:jc w:val="both"/>
        <w:rPr>
          <w:b w:val="0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1"/>
        <w:gridCol w:w="4343"/>
        <w:gridCol w:w="2195"/>
        <w:gridCol w:w="2230"/>
      </w:tblGrid>
      <w:tr w:rsidR="00741FF7" w:rsidRPr="00CA6CCC" w:rsidTr="00C7009F">
        <w:trPr>
          <w:trHeight w:hRule="exact" w:val="892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C7009F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14pt"/>
                <w:sz w:val="24"/>
                <w:szCs w:val="24"/>
              </w:rPr>
              <w:t xml:space="preserve">№ </w:t>
            </w:r>
            <w:proofErr w:type="gramStart"/>
            <w:r w:rsidRPr="00CA6CCC">
              <w:rPr>
                <w:rStyle w:val="214pt"/>
                <w:sz w:val="24"/>
                <w:szCs w:val="24"/>
              </w:rPr>
              <w:t>п</w:t>
            </w:r>
            <w:proofErr w:type="gramEnd"/>
            <w:r w:rsidRPr="00CA6CCC">
              <w:rPr>
                <w:rStyle w:val="214pt"/>
                <w:sz w:val="24"/>
                <w:szCs w:val="24"/>
              </w:rPr>
              <w:t>/п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C7009F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14pt"/>
                <w:sz w:val="24"/>
                <w:szCs w:val="24"/>
              </w:rPr>
              <w:t>Наименование работ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C7009F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14pt"/>
                <w:sz w:val="24"/>
                <w:szCs w:val="24"/>
              </w:rPr>
              <w:t>Дата начала работ (день/м</w:t>
            </w:r>
            <w:r w:rsidR="00C7009F">
              <w:rPr>
                <w:rStyle w:val="214pt"/>
                <w:sz w:val="24"/>
                <w:szCs w:val="24"/>
              </w:rPr>
              <w:t>е</w:t>
            </w:r>
            <w:r w:rsidRPr="00CA6CCC">
              <w:rPr>
                <w:rStyle w:val="214pt"/>
                <w:sz w:val="24"/>
                <w:szCs w:val="24"/>
              </w:rPr>
              <w:t>сяц/год)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1FF7" w:rsidRPr="00CA6CCC" w:rsidRDefault="005248F5" w:rsidP="00C7009F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14pt"/>
                <w:sz w:val="24"/>
                <w:szCs w:val="24"/>
              </w:rPr>
              <w:t>Дата окончания работ</w:t>
            </w:r>
          </w:p>
          <w:p w:rsidR="00741FF7" w:rsidRPr="00CA6CCC" w:rsidRDefault="005248F5" w:rsidP="00C7009F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14pt"/>
                <w:sz w:val="24"/>
                <w:szCs w:val="24"/>
              </w:rPr>
              <w:t>(день/м</w:t>
            </w:r>
            <w:r w:rsidR="00C7009F">
              <w:rPr>
                <w:rStyle w:val="214pt"/>
                <w:sz w:val="24"/>
                <w:szCs w:val="24"/>
              </w:rPr>
              <w:t>е</w:t>
            </w:r>
            <w:r w:rsidRPr="00CA6CCC">
              <w:rPr>
                <w:rStyle w:val="214pt"/>
                <w:sz w:val="24"/>
                <w:szCs w:val="24"/>
              </w:rPr>
              <w:t>сяц/год)</w:t>
            </w:r>
          </w:p>
        </w:tc>
      </w:tr>
      <w:tr w:rsidR="00741FF7" w:rsidRPr="00CA6CCC">
        <w:trPr>
          <w:trHeight w:hRule="exact" w:val="581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741FF7" w:rsidP="00C7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741FF7" w:rsidP="00C7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741FF7" w:rsidP="00C7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1FF7" w:rsidRPr="00CA6CCC" w:rsidRDefault="00741FF7" w:rsidP="00C7009F">
            <w:pPr>
              <w:rPr>
                <w:rFonts w:ascii="Times New Roman" w:hAnsi="Times New Roman" w:cs="Times New Roman"/>
              </w:rPr>
            </w:pPr>
          </w:p>
        </w:tc>
      </w:tr>
      <w:tr w:rsidR="00741FF7" w:rsidRPr="00CA6CCC">
        <w:trPr>
          <w:trHeight w:hRule="exact" w:val="581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741FF7" w:rsidP="00C7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741FF7" w:rsidP="00C7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741FF7" w:rsidP="00C7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1FF7" w:rsidRPr="00CA6CCC" w:rsidRDefault="00741FF7" w:rsidP="00C7009F">
            <w:pPr>
              <w:rPr>
                <w:rFonts w:ascii="Times New Roman" w:hAnsi="Times New Roman" w:cs="Times New Roman"/>
              </w:rPr>
            </w:pPr>
          </w:p>
        </w:tc>
      </w:tr>
      <w:tr w:rsidR="00741FF7" w:rsidRPr="00CA6CCC">
        <w:trPr>
          <w:trHeight w:hRule="exact" w:val="581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741FF7" w:rsidP="00C7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741FF7" w:rsidP="00C7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741FF7" w:rsidP="00C7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1FF7" w:rsidRPr="00CA6CCC" w:rsidRDefault="00741FF7" w:rsidP="00C7009F">
            <w:pPr>
              <w:rPr>
                <w:rFonts w:ascii="Times New Roman" w:hAnsi="Times New Roman" w:cs="Times New Roman"/>
              </w:rPr>
            </w:pPr>
          </w:p>
        </w:tc>
      </w:tr>
      <w:tr w:rsidR="00741FF7" w:rsidRPr="00CA6CCC">
        <w:trPr>
          <w:trHeight w:hRule="exact" w:val="604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1FF7" w:rsidRPr="00CA6CCC" w:rsidRDefault="00741FF7" w:rsidP="00C7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1FF7" w:rsidRPr="00CA6CCC" w:rsidRDefault="00741FF7" w:rsidP="00C7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1FF7" w:rsidRPr="00CA6CCC" w:rsidRDefault="00741FF7" w:rsidP="00C7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1FF7" w:rsidRPr="00CA6CCC" w:rsidRDefault="00741FF7" w:rsidP="00C7009F">
            <w:pPr>
              <w:rPr>
                <w:rFonts w:ascii="Times New Roman" w:hAnsi="Times New Roman" w:cs="Times New Roman"/>
              </w:rPr>
            </w:pPr>
          </w:p>
        </w:tc>
      </w:tr>
    </w:tbl>
    <w:p w:rsidR="00741FF7" w:rsidRPr="00CA6CCC" w:rsidRDefault="00741FF7" w:rsidP="00C7009F">
      <w:pPr>
        <w:rPr>
          <w:rFonts w:ascii="Times New Roman" w:hAnsi="Times New Roman" w:cs="Times New Roman"/>
        </w:rPr>
      </w:pPr>
    </w:p>
    <w:p w:rsidR="00741FF7" w:rsidRPr="00CA6CCC" w:rsidRDefault="00741FF7" w:rsidP="00FE4DB2">
      <w:pPr>
        <w:rPr>
          <w:rFonts w:ascii="Times New Roman" w:hAnsi="Times New Roman" w:cs="Times New Roman"/>
        </w:rPr>
      </w:pPr>
    </w:p>
    <w:p w:rsidR="00741FF7" w:rsidRPr="00CA6CCC" w:rsidRDefault="005248F5" w:rsidP="00FE4DB2">
      <w:pPr>
        <w:pStyle w:val="21"/>
        <w:shd w:val="clear" w:color="auto" w:fill="auto"/>
        <w:tabs>
          <w:tab w:val="left" w:leader="underscore" w:pos="9296"/>
        </w:tabs>
        <w:spacing w:line="240" w:lineRule="auto"/>
        <w:jc w:val="both"/>
      </w:pPr>
      <w:r w:rsidRPr="00CA6CCC">
        <w:t>Исполнитель работ</w:t>
      </w:r>
      <w:r w:rsidR="00C7009F">
        <w:t xml:space="preserve"> _______________________________________________________________</w:t>
      </w:r>
    </w:p>
    <w:p w:rsidR="00741FF7" w:rsidRPr="003E37F2" w:rsidRDefault="005248F5" w:rsidP="00FE4DB2">
      <w:pPr>
        <w:pStyle w:val="21"/>
        <w:shd w:val="clear" w:color="auto" w:fill="auto"/>
        <w:spacing w:line="240" w:lineRule="auto"/>
        <w:jc w:val="center"/>
        <w:rPr>
          <w:sz w:val="20"/>
          <w:szCs w:val="20"/>
        </w:rPr>
      </w:pPr>
      <w:r w:rsidRPr="003E37F2">
        <w:rPr>
          <w:sz w:val="20"/>
          <w:szCs w:val="20"/>
        </w:rPr>
        <w:t>(должность, подпись, расшифровка подписи)</w:t>
      </w:r>
    </w:p>
    <w:p w:rsidR="00741FF7" w:rsidRPr="00CA6CCC" w:rsidRDefault="005248F5" w:rsidP="00FE4DB2">
      <w:pPr>
        <w:pStyle w:val="21"/>
        <w:shd w:val="clear" w:color="auto" w:fill="auto"/>
        <w:spacing w:line="240" w:lineRule="auto"/>
        <w:jc w:val="both"/>
      </w:pPr>
      <w:r w:rsidRPr="00CA6CCC">
        <w:t>М.П.</w:t>
      </w:r>
    </w:p>
    <w:p w:rsidR="00C7009F" w:rsidRDefault="005248F5" w:rsidP="003E37F2">
      <w:pPr>
        <w:pStyle w:val="21"/>
        <w:shd w:val="clear" w:color="auto" w:fill="auto"/>
        <w:tabs>
          <w:tab w:val="left" w:pos="6663"/>
          <w:tab w:val="left" w:pos="6939"/>
          <w:tab w:val="left" w:leader="underscore" w:pos="8988"/>
        </w:tabs>
        <w:spacing w:line="240" w:lineRule="auto"/>
        <w:jc w:val="both"/>
      </w:pPr>
      <w:r w:rsidRPr="00A34F07">
        <w:rPr>
          <w:sz w:val="20"/>
          <w:szCs w:val="20"/>
        </w:rPr>
        <w:t>(при наличии)</w:t>
      </w:r>
      <w:r w:rsidRPr="00CA6CCC">
        <w:tab/>
      </w:r>
      <w:r w:rsidR="00C7009F">
        <w:t>«__</w:t>
      </w:r>
      <w:r w:rsidRPr="00CA6CCC">
        <w:t>_</w:t>
      </w:r>
      <w:r w:rsidR="00C7009F">
        <w:t>» ___________</w:t>
      </w:r>
      <w:r w:rsidRPr="00CA6CCC">
        <w:t>20</w:t>
      </w:r>
      <w:r w:rsidR="00C7009F">
        <w:t>____</w:t>
      </w:r>
      <w:r w:rsidRPr="00CA6CCC">
        <w:t>г.</w:t>
      </w:r>
    </w:p>
    <w:p w:rsidR="003E37F2" w:rsidRDefault="003E37F2" w:rsidP="00C7009F">
      <w:pPr>
        <w:pStyle w:val="21"/>
        <w:shd w:val="clear" w:color="auto" w:fill="auto"/>
        <w:tabs>
          <w:tab w:val="left" w:pos="6379"/>
          <w:tab w:val="left" w:pos="6939"/>
          <w:tab w:val="left" w:leader="underscore" w:pos="8988"/>
        </w:tabs>
        <w:spacing w:line="240" w:lineRule="auto"/>
        <w:jc w:val="both"/>
      </w:pPr>
    </w:p>
    <w:p w:rsidR="003E37F2" w:rsidRDefault="003E37F2" w:rsidP="00C7009F">
      <w:pPr>
        <w:pStyle w:val="21"/>
        <w:shd w:val="clear" w:color="auto" w:fill="auto"/>
        <w:tabs>
          <w:tab w:val="left" w:pos="6379"/>
          <w:tab w:val="left" w:pos="6939"/>
          <w:tab w:val="left" w:leader="underscore" w:pos="8988"/>
        </w:tabs>
        <w:spacing w:line="240" w:lineRule="auto"/>
        <w:jc w:val="both"/>
      </w:pPr>
    </w:p>
    <w:p w:rsidR="00741FF7" w:rsidRPr="00CA6CCC" w:rsidRDefault="005248F5" w:rsidP="00C7009F">
      <w:pPr>
        <w:pStyle w:val="21"/>
        <w:shd w:val="clear" w:color="auto" w:fill="auto"/>
        <w:tabs>
          <w:tab w:val="left" w:pos="6379"/>
          <w:tab w:val="left" w:pos="6939"/>
          <w:tab w:val="left" w:leader="underscore" w:pos="8988"/>
        </w:tabs>
        <w:spacing w:line="240" w:lineRule="auto"/>
        <w:jc w:val="both"/>
      </w:pPr>
      <w:r w:rsidRPr="00CA6CCC">
        <w:t xml:space="preserve">Заказчик </w:t>
      </w:r>
      <w:r w:rsidRPr="00A34F07">
        <w:rPr>
          <w:sz w:val="20"/>
          <w:szCs w:val="20"/>
        </w:rPr>
        <w:t>(при наличии)</w:t>
      </w:r>
      <w:r w:rsidR="003E37F2">
        <w:t xml:space="preserve"> ___________________________________________________________</w:t>
      </w:r>
    </w:p>
    <w:p w:rsidR="00741FF7" w:rsidRPr="003E37F2" w:rsidRDefault="005248F5" w:rsidP="00FE4DB2">
      <w:pPr>
        <w:pStyle w:val="21"/>
        <w:shd w:val="clear" w:color="auto" w:fill="auto"/>
        <w:spacing w:line="240" w:lineRule="auto"/>
        <w:jc w:val="center"/>
        <w:rPr>
          <w:sz w:val="20"/>
          <w:szCs w:val="20"/>
        </w:rPr>
      </w:pPr>
      <w:r w:rsidRPr="003E37F2">
        <w:rPr>
          <w:sz w:val="20"/>
          <w:szCs w:val="20"/>
        </w:rPr>
        <w:t>(должность, подпись, расшифровка подписи)</w:t>
      </w:r>
    </w:p>
    <w:p w:rsidR="00741FF7" w:rsidRPr="00CA6CCC" w:rsidRDefault="005248F5" w:rsidP="00FE4DB2">
      <w:pPr>
        <w:pStyle w:val="21"/>
        <w:shd w:val="clear" w:color="auto" w:fill="auto"/>
        <w:spacing w:line="240" w:lineRule="auto"/>
        <w:jc w:val="both"/>
      </w:pPr>
      <w:r w:rsidRPr="00CA6CCC">
        <w:t>М.П.</w:t>
      </w:r>
    </w:p>
    <w:p w:rsidR="003E37F2" w:rsidRDefault="005248F5" w:rsidP="003E37F2">
      <w:pPr>
        <w:pStyle w:val="21"/>
        <w:shd w:val="clear" w:color="auto" w:fill="auto"/>
        <w:tabs>
          <w:tab w:val="left" w:pos="6663"/>
          <w:tab w:val="left" w:leader="underscore" w:pos="8988"/>
        </w:tabs>
        <w:spacing w:line="240" w:lineRule="auto"/>
        <w:jc w:val="both"/>
        <w:sectPr w:rsidR="003E37F2" w:rsidSect="00CA335E">
          <w:pgSz w:w="11900" w:h="16840"/>
          <w:pgMar w:top="1134" w:right="567" w:bottom="1134" w:left="1701" w:header="425" w:footer="3" w:gutter="0"/>
          <w:cols w:space="720"/>
          <w:noEndnote/>
          <w:docGrid w:linePitch="360"/>
        </w:sectPr>
      </w:pPr>
      <w:r w:rsidRPr="00A34F07">
        <w:rPr>
          <w:sz w:val="20"/>
          <w:szCs w:val="20"/>
        </w:rPr>
        <w:t>(при наличии)</w:t>
      </w:r>
      <w:r w:rsidR="003E37F2" w:rsidRPr="003E37F2">
        <w:t xml:space="preserve"> </w:t>
      </w:r>
      <w:r w:rsidR="003E37F2" w:rsidRPr="00CA6CCC">
        <w:tab/>
      </w:r>
      <w:r w:rsidR="003E37F2">
        <w:t>«__</w:t>
      </w:r>
      <w:r w:rsidR="003E37F2" w:rsidRPr="00CA6CCC">
        <w:t>_</w:t>
      </w:r>
      <w:r w:rsidR="003E37F2">
        <w:t>» ___________</w:t>
      </w:r>
      <w:r w:rsidR="003E37F2" w:rsidRPr="00CA6CCC">
        <w:t>20</w:t>
      </w:r>
      <w:r w:rsidR="003E37F2">
        <w:t>____</w:t>
      </w:r>
      <w:r w:rsidR="003E37F2" w:rsidRPr="00CA6CCC">
        <w:t>г</w:t>
      </w:r>
      <w:r w:rsidRPr="00CA6CCC">
        <w:t>.</w:t>
      </w:r>
    </w:p>
    <w:p w:rsidR="003E37F2" w:rsidRPr="00916702" w:rsidRDefault="003E37F2" w:rsidP="003E37F2">
      <w:pPr>
        <w:pStyle w:val="af1"/>
        <w:ind w:left="5103"/>
        <w:jc w:val="right"/>
        <w:rPr>
          <w:rFonts w:ascii="Times New Roman" w:hAnsi="Times New Roman" w:cs="Times New Roman"/>
        </w:rPr>
      </w:pPr>
      <w:r w:rsidRPr="00916702">
        <w:rPr>
          <w:rFonts w:ascii="Times New Roman" w:hAnsi="Times New Roman" w:cs="Times New Roman"/>
        </w:rPr>
        <w:lastRenderedPageBreak/>
        <w:t xml:space="preserve">Приложение </w:t>
      </w:r>
      <w:r w:rsidR="0004243A">
        <w:rPr>
          <w:rFonts w:ascii="Times New Roman" w:hAnsi="Times New Roman" w:cs="Times New Roman"/>
        </w:rPr>
        <w:t>5</w:t>
      </w:r>
    </w:p>
    <w:p w:rsidR="003E37F2" w:rsidRPr="00916702" w:rsidRDefault="003E37F2" w:rsidP="003E37F2">
      <w:pPr>
        <w:pStyle w:val="af1"/>
        <w:ind w:left="5103"/>
        <w:jc w:val="right"/>
        <w:rPr>
          <w:rFonts w:ascii="Times New Roman" w:hAnsi="Times New Roman" w:cs="Times New Roman"/>
          <w:iCs/>
        </w:rPr>
      </w:pPr>
      <w:r w:rsidRPr="00916702">
        <w:rPr>
          <w:rFonts w:ascii="Times New Roman" w:hAnsi="Times New Roman" w:cs="Times New Roman"/>
        </w:rPr>
        <w:t>к административному регламенту предоставления муниципальной услуги «</w:t>
      </w:r>
      <w:r w:rsidRPr="00CA6CCC">
        <w:rPr>
          <w:rFonts w:ascii="Times New Roman" w:hAnsi="Times New Roman" w:cs="Times New Roman"/>
        </w:rPr>
        <w:t>Предоставление разрешения на осуществление земляных работ</w:t>
      </w:r>
      <w:r w:rsidRPr="00916702">
        <w:rPr>
          <w:rFonts w:ascii="Times New Roman" w:hAnsi="Times New Roman" w:cs="Times New Roman"/>
        </w:rPr>
        <w:t>», утвержденному постановлением администрации</w:t>
      </w:r>
      <w:r w:rsidRPr="00916702">
        <w:rPr>
          <w:rFonts w:ascii="Times New Roman" w:hAnsi="Times New Roman" w:cs="Times New Roman"/>
          <w:iCs/>
        </w:rPr>
        <w:t xml:space="preserve"> города Покачи </w:t>
      </w:r>
    </w:p>
    <w:p w:rsidR="003E37F2" w:rsidRDefault="003E37F2" w:rsidP="003E37F2">
      <w:pPr>
        <w:pStyle w:val="af1"/>
        <w:ind w:left="5103"/>
        <w:jc w:val="right"/>
        <w:rPr>
          <w:rFonts w:ascii="Times New Roman" w:hAnsi="Times New Roman" w:cs="Times New Roman"/>
          <w:iCs/>
        </w:rPr>
      </w:pPr>
      <w:r w:rsidRPr="00916702">
        <w:rPr>
          <w:rFonts w:ascii="Times New Roman" w:hAnsi="Times New Roman" w:cs="Times New Roman"/>
          <w:iCs/>
        </w:rPr>
        <w:t xml:space="preserve">от </w:t>
      </w:r>
      <w:r w:rsidR="0083093F">
        <w:rPr>
          <w:rFonts w:ascii="Times New Roman" w:hAnsi="Times New Roman" w:cs="Times New Roman"/>
          <w:iCs/>
        </w:rPr>
        <w:t xml:space="preserve">30.01.2023 </w:t>
      </w:r>
      <w:r w:rsidRPr="00916702">
        <w:rPr>
          <w:rFonts w:ascii="Times New Roman" w:hAnsi="Times New Roman" w:cs="Times New Roman"/>
          <w:iCs/>
        </w:rPr>
        <w:t xml:space="preserve">№ </w:t>
      </w:r>
      <w:r w:rsidR="0083093F">
        <w:rPr>
          <w:rFonts w:ascii="Times New Roman" w:hAnsi="Times New Roman" w:cs="Times New Roman"/>
          <w:iCs/>
        </w:rPr>
        <w:t>47</w:t>
      </w:r>
    </w:p>
    <w:p w:rsidR="00741FF7" w:rsidRPr="00CA6CCC" w:rsidRDefault="00741FF7" w:rsidP="00FE4DB2">
      <w:pPr>
        <w:pStyle w:val="21"/>
        <w:shd w:val="clear" w:color="auto" w:fill="auto"/>
        <w:spacing w:line="240" w:lineRule="auto"/>
        <w:ind w:left="5820"/>
        <w:jc w:val="right"/>
      </w:pPr>
    </w:p>
    <w:p w:rsidR="00741FF7" w:rsidRDefault="005248F5" w:rsidP="00FE4DB2">
      <w:pPr>
        <w:pStyle w:val="32"/>
        <w:shd w:val="clear" w:color="auto" w:fill="auto"/>
        <w:spacing w:after="0" w:line="240" w:lineRule="auto"/>
        <w:ind w:firstLine="0"/>
      </w:pPr>
      <w:r w:rsidRPr="00CA6CCC">
        <w:t>Форма акта о завершении земляных работ и выполненном благоустройстве</w:t>
      </w:r>
    </w:p>
    <w:p w:rsidR="003E37F2" w:rsidRPr="00CA6CCC" w:rsidRDefault="003E37F2" w:rsidP="00FE4DB2">
      <w:pPr>
        <w:pStyle w:val="32"/>
        <w:shd w:val="clear" w:color="auto" w:fill="auto"/>
        <w:spacing w:after="0" w:line="240" w:lineRule="auto"/>
        <w:ind w:firstLine="0"/>
      </w:pPr>
    </w:p>
    <w:p w:rsidR="00741FF7" w:rsidRPr="00CA6CCC" w:rsidRDefault="005248F5" w:rsidP="00FE4DB2">
      <w:pPr>
        <w:pStyle w:val="32"/>
        <w:shd w:val="clear" w:color="auto" w:fill="auto"/>
        <w:spacing w:after="0" w:line="240" w:lineRule="auto"/>
        <w:ind w:firstLine="0"/>
      </w:pPr>
      <w:r w:rsidRPr="00CA6CCC">
        <w:t>АКТ</w:t>
      </w:r>
    </w:p>
    <w:p w:rsidR="00741FF7" w:rsidRPr="00CA6CCC" w:rsidRDefault="005248F5" w:rsidP="00FE4DB2">
      <w:pPr>
        <w:pStyle w:val="32"/>
        <w:shd w:val="clear" w:color="auto" w:fill="auto"/>
        <w:spacing w:after="0" w:line="240" w:lineRule="auto"/>
        <w:ind w:firstLine="0"/>
      </w:pPr>
      <w:r w:rsidRPr="00CA6CCC">
        <w:t>о завершении земляных работ и выполненном благоустройстве</w:t>
      </w:r>
      <w:proofErr w:type="gramStart"/>
      <w:r w:rsidRPr="00CA6CCC">
        <w:rPr>
          <w:vertAlign w:val="superscript"/>
        </w:rPr>
        <w:t>1</w:t>
      </w:r>
      <w:proofErr w:type="gramEnd"/>
    </w:p>
    <w:p w:rsidR="003E37F2" w:rsidRDefault="003E37F2" w:rsidP="003E37F2">
      <w:pPr>
        <w:pStyle w:val="21"/>
        <w:pBdr>
          <w:bottom w:val="single" w:sz="4" w:space="1" w:color="auto"/>
        </w:pBdr>
        <w:shd w:val="clear" w:color="auto" w:fill="auto"/>
        <w:spacing w:line="240" w:lineRule="auto"/>
      </w:pPr>
    </w:p>
    <w:p w:rsidR="00741FF7" w:rsidRPr="003E37F2" w:rsidRDefault="005248F5" w:rsidP="003E37F2">
      <w:pPr>
        <w:pStyle w:val="21"/>
        <w:shd w:val="clear" w:color="auto" w:fill="auto"/>
        <w:spacing w:line="240" w:lineRule="auto"/>
        <w:jc w:val="center"/>
        <w:rPr>
          <w:sz w:val="20"/>
          <w:szCs w:val="20"/>
        </w:rPr>
      </w:pPr>
      <w:r w:rsidRPr="003E37F2">
        <w:rPr>
          <w:sz w:val="20"/>
          <w:szCs w:val="20"/>
        </w:rPr>
        <w:t>(организация, предприятие/ФИО, производитель работ)</w:t>
      </w:r>
    </w:p>
    <w:p w:rsidR="00741FF7" w:rsidRPr="00CA6CCC" w:rsidRDefault="005248F5" w:rsidP="00FE4DB2">
      <w:pPr>
        <w:pStyle w:val="21"/>
        <w:shd w:val="clear" w:color="auto" w:fill="auto"/>
        <w:tabs>
          <w:tab w:val="left" w:leader="underscore" w:pos="7676"/>
        </w:tabs>
        <w:spacing w:line="240" w:lineRule="auto"/>
        <w:jc w:val="both"/>
      </w:pPr>
      <w:r w:rsidRPr="00CA6CCC">
        <w:t>адрес:</w:t>
      </w:r>
      <w:r w:rsidR="003E37F2">
        <w:t xml:space="preserve"> __________________________________________________________________________</w:t>
      </w:r>
    </w:p>
    <w:p w:rsidR="00741FF7" w:rsidRPr="00CA6CCC" w:rsidRDefault="005248F5" w:rsidP="00FE4DB2">
      <w:pPr>
        <w:pStyle w:val="21"/>
        <w:shd w:val="clear" w:color="auto" w:fill="auto"/>
        <w:spacing w:line="240" w:lineRule="auto"/>
        <w:jc w:val="both"/>
      </w:pPr>
      <w:r w:rsidRPr="00CA6CCC">
        <w:t>Земляные работы производились по адресу:</w:t>
      </w:r>
      <w:r w:rsidR="003E37F2">
        <w:t xml:space="preserve"> __________________________________________</w:t>
      </w:r>
    </w:p>
    <w:p w:rsidR="003E37F2" w:rsidRDefault="005248F5" w:rsidP="003E37F2">
      <w:pPr>
        <w:pStyle w:val="21"/>
        <w:shd w:val="clear" w:color="auto" w:fill="auto"/>
        <w:spacing w:line="240" w:lineRule="auto"/>
        <w:ind w:right="-7"/>
      </w:pPr>
      <w:r w:rsidRPr="00CA6CCC">
        <w:t xml:space="preserve">Разрешение на производство земляных работ </w:t>
      </w:r>
      <w:r w:rsidR="003E37F2">
        <w:rPr>
          <w:lang w:eastAsia="en-US" w:bidi="en-US"/>
        </w:rPr>
        <w:t>№ ________</w:t>
      </w:r>
      <w:r w:rsidRPr="00CA6CCC">
        <w:rPr>
          <w:lang w:eastAsia="en-US" w:bidi="en-US"/>
        </w:rPr>
        <w:t xml:space="preserve"> </w:t>
      </w:r>
      <w:r w:rsidRPr="00CA6CCC">
        <w:t>от</w:t>
      </w:r>
      <w:r w:rsidR="003E37F2">
        <w:t xml:space="preserve"> ____________.</w:t>
      </w:r>
    </w:p>
    <w:p w:rsidR="00741FF7" w:rsidRPr="00CA6CCC" w:rsidRDefault="005248F5" w:rsidP="003E37F2">
      <w:pPr>
        <w:pStyle w:val="21"/>
        <w:shd w:val="clear" w:color="auto" w:fill="auto"/>
        <w:spacing w:line="240" w:lineRule="auto"/>
        <w:ind w:right="-7"/>
      </w:pPr>
      <w:r w:rsidRPr="00CA6CCC">
        <w:t>Комиссия в составе:</w:t>
      </w:r>
    </w:p>
    <w:p w:rsidR="00741FF7" w:rsidRPr="00CA6CCC" w:rsidRDefault="005248F5" w:rsidP="008F0C2F">
      <w:pPr>
        <w:pStyle w:val="21"/>
        <w:pBdr>
          <w:bottom w:val="single" w:sz="4" w:space="1" w:color="auto"/>
        </w:pBdr>
        <w:shd w:val="clear" w:color="auto" w:fill="auto"/>
        <w:spacing w:line="240" w:lineRule="auto"/>
        <w:jc w:val="both"/>
      </w:pPr>
      <w:r w:rsidRPr="00CA6CCC">
        <w:t>представителя организации, производящей земляные работы (подрядчика)</w:t>
      </w:r>
    </w:p>
    <w:p w:rsidR="00741FF7" w:rsidRPr="008F0C2F" w:rsidRDefault="005248F5" w:rsidP="008F0C2F">
      <w:pPr>
        <w:pStyle w:val="21"/>
        <w:shd w:val="clear" w:color="auto" w:fill="auto"/>
        <w:spacing w:line="240" w:lineRule="auto"/>
        <w:jc w:val="center"/>
        <w:rPr>
          <w:sz w:val="20"/>
          <w:szCs w:val="20"/>
        </w:rPr>
      </w:pPr>
      <w:r w:rsidRPr="008F0C2F">
        <w:rPr>
          <w:sz w:val="20"/>
          <w:szCs w:val="20"/>
        </w:rPr>
        <w:t>(Ф.И.О., должность)</w:t>
      </w:r>
    </w:p>
    <w:p w:rsidR="008F0C2F" w:rsidRDefault="008F0C2F" w:rsidP="00FE4DB2">
      <w:pPr>
        <w:pStyle w:val="21"/>
        <w:shd w:val="clear" w:color="auto" w:fill="auto"/>
        <w:spacing w:line="240" w:lineRule="auto"/>
        <w:jc w:val="both"/>
      </w:pPr>
    </w:p>
    <w:p w:rsidR="00741FF7" w:rsidRPr="00CA6CCC" w:rsidRDefault="005248F5" w:rsidP="008F0C2F">
      <w:pPr>
        <w:pStyle w:val="21"/>
        <w:pBdr>
          <w:bottom w:val="single" w:sz="4" w:space="1" w:color="auto"/>
        </w:pBdr>
        <w:shd w:val="clear" w:color="auto" w:fill="auto"/>
        <w:spacing w:line="240" w:lineRule="auto"/>
        <w:jc w:val="both"/>
      </w:pPr>
      <w:r w:rsidRPr="00CA6CCC">
        <w:t>представителя организации, выполнившей благоустройство</w:t>
      </w:r>
    </w:p>
    <w:p w:rsidR="00741FF7" w:rsidRPr="008F0C2F" w:rsidRDefault="005248F5" w:rsidP="008F0C2F">
      <w:pPr>
        <w:pStyle w:val="21"/>
        <w:shd w:val="clear" w:color="auto" w:fill="auto"/>
        <w:spacing w:line="240" w:lineRule="auto"/>
        <w:jc w:val="center"/>
        <w:rPr>
          <w:sz w:val="20"/>
          <w:szCs w:val="20"/>
        </w:rPr>
      </w:pPr>
      <w:r w:rsidRPr="008F0C2F">
        <w:rPr>
          <w:sz w:val="20"/>
          <w:szCs w:val="20"/>
        </w:rPr>
        <w:t>(Ф.И.О., должность)</w:t>
      </w:r>
    </w:p>
    <w:p w:rsidR="008F0C2F" w:rsidRDefault="008F0C2F" w:rsidP="00FE4DB2">
      <w:pPr>
        <w:pStyle w:val="21"/>
        <w:shd w:val="clear" w:color="auto" w:fill="auto"/>
        <w:spacing w:line="240" w:lineRule="auto"/>
        <w:ind w:left="1820" w:right="600" w:hanging="1820"/>
      </w:pPr>
    </w:p>
    <w:p w:rsidR="008F0C2F" w:rsidRDefault="005248F5" w:rsidP="008F0C2F">
      <w:pPr>
        <w:pStyle w:val="21"/>
        <w:pBdr>
          <w:bottom w:val="single" w:sz="4" w:space="1" w:color="auto"/>
        </w:pBdr>
        <w:shd w:val="clear" w:color="auto" w:fill="auto"/>
        <w:spacing w:line="240" w:lineRule="auto"/>
        <w:ind w:left="1820" w:right="-7" w:hanging="1820"/>
      </w:pPr>
      <w:r w:rsidRPr="00CA6CCC">
        <w:t xml:space="preserve">представителя управляющей организации или жилищно-эксплуатационной организации </w:t>
      </w:r>
    </w:p>
    <w:p w:rsidR="00741FF7" w:rsidRPr="008F0C2F" w:rsidRDefault="005248F5" w:rsidP="008F0C2F">
      <w:pPr>
        <w:pStyle w:val="21"/>
        <w:shd w:val="clear" w:color="auto" w:fill="auto"/>
        <w:spacing w:line="240" w:lineRule="auto"/>
        <w:ind w:left="1820" w:right="-7" w:hanging="1820"/>
        <w:jc w:val="center"/>
        <w:rPr>
          <w:sz w:val="20"/>
          <w:szCs w:val="20"/>
        </w:rPr>
      </w:pPr>
      <w:r w:rsidRPr="008F0C2F">
        <w:rPr>
          <w:sz w:val="20"/>
          <w:szCs w:val="20"/>
        </w:rPr>
        <w:t>(Ф И О., должность)</w:t>
      </w:r>
    </w:p>
    <w:p w:rsidR="00741FF7" w:rsidRPr="00CA6CCC" w:rsidRDefault="005248F5" w:rsidP="00FE4DB2">
      <w:pPr>
        <w:pStyle w:val="21"/>
        <w:shd w:val="clear" w:color="auto" w:fill="auto"/>
        <w:spacing w:line="240" w:lineRule="auto"/>
        <w:jc w:val="both"/>
      </w:pPr>
      <w:r w:rsidRPr="00CA6CCC">
        <w:t>произвела освидетельствование территории, на которой производились земляные и</w:t>
      </w:r>
      <w:r w:rsidR="008F0C2F">
        <w:t xml:space="preserve"> </w:t>
      </w:r>
      <w:proofErr w:type="spellStart"/>
      <w:r w:rsidRPr="00CA6CCC">
        <w:t>благоустроительные</w:t>
      </w:r>
      <w:proofErr w:type="spellEnd"/>
      <w:r w:rsidRPr="00CA6CCC">
        <w:t xml:space="preserve"> работы, на </w:t>
      </w:r>
      <w:r w:rsidR="008F0C2F">
        <w:t>«___» ___________</w:t>
      </w:r>
      <w:r w:rsidRPr="00CA6CCC">
        <w:t>20</w:t>
      </w:r>
      <w:r w:rsidR="008F0C2F">
        <w:t>___</w:t>
      </w:r>
      <w:r w:rsidRPr="00CA6CCC">
        <w:t>г. и составила настоящий</w:t>
      </w:r>
      <w:r w:rsidR="008F0C2F">
        <w:t xml:space="preserve"> </w:t>
      </w:r>
      <w:r w:rsidRPr="00CA6CCC">
        <w:t xml:space="preserve">акт на предмет выполнения </w:t>
      </w:r>
      <w:proofErr w:type="spellStart"/>
      <w:r w:rsidRPr="00CA6CCC">
        <w:t>благоустроительных</w:t>
      </w:r>
      <w:proofErr w:type="spellEnd"/>
      <w:r w:rsidRPr="00CA6CCC">
        <w:t xml:space="preserve"> работ в полном объеме</w:t>
      </w:r>
      <w:r w:rsidR="008F0C2F">
        <w:t>.</w:t>
      </w:r>
    </w:p>
    <w:p w:rsidR="008F0C2F" w:rsidRDefault="008F0C2F" w:rsidP="00FE4DB2">
      <w:pPr>
        <w:pStyle w:val="21"/>
        <w:shd w:val="clear" w:color="auto" w:fill="auto"/>
        <w:spacing w:line="240" w:lineRule="auto"/>
        <w:jc w:val="both"/>
      </w:pPr>
    </w:p>
    <w:p w:rsidR="008F0C2F" w:rsidRDefault="008F0C2F" w:rsidP="00FE4DB2">
      <w:pPr>
        <w:pStyle w:val="21"/>
        <w:shd w:val="clear" w:color="auto" w:fill="auto"/>
        <w:spacing w:line="240" w:lineRule="auto"/>
        <w:jc w:val="both"/>
      </w:pPr>
    </w:p>
    <w:p w:rsidR="00741FF7" w:rsidRPr="00CA6CCC" w:rsidRDefault="005248F5" w:rsidP="00FE4DB2">
      <w:pPr>
        <w:pStyle w:val="21"/>
        <w:shd w:val="clear" w:color="auto" w:fill="auto"/>
        <w:spacing w:line="240" w:lineRule="auto"/>
        <w:jc w:val="both"/>
      </w:pPr>
      <w:r w:rsidRPr="00CA6CCC">
        <w:t>Представитель организации, производив</w:t>
      </w:r>
      <w:r w:rsidR="008F0C2F">
        <w:t>шей земляные работы (подрядчик) _______________</w:t>
      </w:r>
    </w:p>
    <w:p w:rsidR="00741FF7" w:rsidRPr="00CA6CCC" w:rsidRDefault="008F0C2F" w:rsidP="008F0C2F">
      <w:pPr>
        <w:pStyle w:val="21"/>
        <w:shd w:val="clear" w:color="auto" w:fill="auto"/>
        <w:tabs>
          <w:tab w:val="left" w:pos="8080"/>
        </w:tabs>
        <w:spacing w:line="240" w:lineRule="auto"/>
      </w:pPr>
      <w:r>
        <w:tab/>
      </w:r>
      <w:r w:rsidR="005248F5" w:rsidRPr="008F0C2F">
        <w:rPr>
          <w:sz w:val="20"/>
        </w:rPr>
        <w:t>(подпись)</w:t>
      </w:r>
    </w:p>
    <w:p w:rsidR="008F0C2F" w:rsidRDefault="008F0C2F" w:rsidP="00FE4DB2">
      <w:pPr>
        <w:pStyle w:val="21"/>
        <w:shd w:val="clear" w:color="auto" w:fill="auto"/>
        <w:spacing w:line="240" w:lineRule="auto"/>
        <w:jc w:val="both"/>
      </w:pPr>
    </w:p>
    <w:p w:rsidR="00741FF7" w:rsidRPr="00CA6CCC" w:rsidRDefault="005248F5" w:rsidP="00FE4DB2">
      <w:pPr>
        <w:pStyle w:val="21"/>
        <w:shd w:val="clear" w:color="auto" w:fill="auto"/>
        <w:spacing w:line="240" w:lineRule="auto"/>
        <w:jc w:val="both"/>
      </w:pPr>
      <w:r w:rsidRPr="00CA6CCC">
        <w:t>Представитель организации, выполнившей благоустройство</w:t>
      </w:r>
      <w:r w:rsidR="008F0C2F">
        <w:t xml:space="preserve"> ____________________________</w:t>
      </w:r>
    </w:p>
    <w:p w:rsidR="00741FF7" w:rsidRPr="00CA6CCC" w:rsidRDefault="008F0C2F" w:rsidP="008F0C2F">
      <w:pPr>
        <w:pStyle w:val="21"/>
        <w:shd w:val="clear" w:color="auto" w:fill="auto"/>
        <w:tabs>
          <w:tab w:val="left" w:pos="7230"/>
        </w:tabs>
        <w:spacing w:line="240" w:lineRule="auto"/>
      </w:pPr>
      <w:r>
        <w:tab/>
      </w:r>
      <w:r w:rsidR="005248F5" w:rsidRPr="008F0C2F">
        <w:rPr>
          <w:sz w:val="20"/>
        </w:rPr>
        <w:t>(подпись)</w:t>
      </w:r>
    </w:p>
    <w:p w:rsidR="008F0C2F" w:rsidRDefault="008F0C2F" w:rsidP="00FE4DB2">
      <w:pPr>
        <w:pStyle w:val="21"/>
        <w:shd w:val="clear" w:color="auto" w:fill="auto"/>
        <w:spacing w:line="240" w:lineRule="auto"/>
      </w:pPr>
    </w:p>
    <w:p w:rsidR="00741FF7" w:rsidRPr="00CA6CCC" w:rsidRDefault="005248F5" w:rsidP="008F0C2F">
      <w:pPr>
        <w:pStyle w:val="21"/>
        <w:shd w:val="clear" w:color="auto" w:fill="auto"/>
        <w:spacing w:line="240" w:lineRule="auto"/>
        <w:jc w:val="both"/>
      </w:pPr>
      <w:r w:rsidRPr="00CA6CCC">
        <w:t>Представитель владельца объекта благоустройства, управляющей организации или жилищно-эксплуатационной организации</w:t>
      </w:r>
      <w:r w:rsidR="008F0C2F">
        <w:t xml:space="preserve"> ___________________________________________</w:t>
      </w:r>
    </w:p>
    <w:p w:rsidR="00741FF7" w:rsidRPr="008F0C2F" w:rsidRDefault="008F0C2F" w:rsidP="008F0C2F">
      <w:pPr>
        <w:pStyle w:val="21"/>
        <w:shd w:val="clear" w:color="auto" w:fill="auto"/>
        <w:tabs>
          <w:tab w:val="left" w:pos="7230"/>
        </w:tabs>
        <w:spacing w:line="240" w:lineRule="auto"/>
        <w:rPr>
          <w:sz w:val="20"/>
          <w:szCs w:val="20"/>
        </w:rPr>
      </w:pPr>
      <w:r>
        <w:tab/>
      </w:r>
      <w:r w:rsidR="005248F5" w:rsidRPr="008F0C2F">
        <w:rPr>
          <w:sz w:val="20"/>
          <w:szCs w:val="20"/>
        </w:rPr>
        <w:t>(подпись)</w:t>
      </w:r>
    </w:p>
    <w:p w:rsidR="00741FF7" w:rsidRPr="00CA6CCC" w:rsidRDefault="005248F5" w:rsidP="00FE4DB2">
      <w:pPr>
        <w:pStyle w:val="21"/>
        <w:shd w:val="clear" w:color="auto" w:fill="auto"/>
        <w:spacing w:line="240" w:lineRule="auto"/>
        <w:jc w:val="both"/>
      </w:pPr>
      <w:r w:rsidRPr="00CA6CCC">
        <w:t>Приложение:</w:t>
      </w:r>
    </w:p>
    <w:p w:rsidR="00741FF7" w:rsidRPr="00CA6CCC" w:rsidRDefault="005248F5" w:rsidP="00FE4DB2">
      <w:pPr>
        <w:pStyle w:val="21"/>
        <w:numPr>
          <w:ilvl w:val="0"/>
          <w:numId w:val="10"/>
        </w:numPr>
        <w:shd w:val="clear" w:color="auto" w:fill="auto"/>
        <w:tabs>
          <w:tab w:val="left" w:pos="258"/>
        </w:tabs>
        <w:spacing w:line="240" w:lineRule="auto"/>
        <w:jc w:val="both"/>
      </w:pPr>
      <w:r w:rsidRPr="00CA6CCC">
        <w:t xml:space="preserve">Материалы </w:t>
      </w:r>
      <w:proofErr w:type="spellStart"/>
      <w:r w:rsidRPr="00CA6CCC">
        <w:t>фотофиксации</w:t>
      </w:r>
      <w:proofErr w:type="spellEnd"/>
      <w:r w:rsidRPr="00CA6CCC">
        <w:t xml:space="preserve"> выполненных работ</w:t>
      </w:r>
      <w:r w:rsidR="000F485D">
        <w:t>;</w:t>
      </w:r>
    </w:p>
    <w:p w:rsidR="00741FF7" w:rsidRPr="00CA6CCC" w:rsidRDefault="005248F5" w:rsidP="00086BD1">
      <w:pPr>
        <w:pStyle w:val="21"/>
        <w:numPr>
          <w:ilvl w:val="0"/>
          <w:numId w:val="10"/>
        </w:numPr>
        <w:shd w:val="clear" w:color="auto" w:fill="auto"/>
        <w:tabs>
          <w:tab w:val="left" w:pos="258"/>
        </w:tabs>
        <w:spacing w:line="240" w:lineRule="auto"/>
        <w:jc w:val="both"/>
      </w:pPr>
      <w:r w:rsidRPr="00CA6CCC">
        <w:t>Документ, подтверждающий уведомление организаций, интересы которых были затронуты при проведении работ (для обращений по основанию, указанному в пункте</w:t>
      </w:r>
      <w:r w:rsidR="00086BD1">
        <w:t xml:space="preserve"> 3 части 7 статьи 2</w:t>
      </w:r>
      <w:r w:rsidRPr="00CA6CCC">
        <w:t xml:space="preserve"> Административного регламента).</w:t>
      </w:r>
    </w:p>
    <w:p w:rsidR="008F0C2F" w:rsidRDefault="008F0C2F" w:rsidP="008F0C2F">
      <w:pPr>
        <w:pStyle w:val="40"/>
        <w:shd w:val="clear" w:color="auto" w:fill="auto"/>
        <w:spacing w:before="0" w:after="0" w:line="240" w:lineRule="auto"/>
        <w:ind w:firstLine="180"/>
        <w:jc w:val="both"/>
        <w:rPr>
          <w:sz w:val="24"/>
          <w:szCs w:val="24"/>
        </w:rPr>
      </w:pPr>
    </w:p>
    <w:p w:rsidR="00741FF7" w:rsidRPr="00CA6CCC" w:rsidRDefault="008F0C2F" w:rsidP="008F0C2F">
      <w:pPr>
        <w:pStyle w:val="4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8F0C2F">
        <w:rPr>
          <w:b/>
          <w:sz w:val="24"/>
          <w:szCs w:val="24"/>
          <w:vertAlign w:val="superscript"/>
        </w:rPr>
        <w:t>1</w:t>
      </w:r>
      <w:r w:rsidR="005248F5" w:rsidRPr="00CA6CCC">
        <w:rPr>
          <w:sz w:val="24"/>
          <w:szCs w:val="24"/>
        </w:rPr>
        <w:t xml:space="preserve">На акте проставляется отметка о согласовании с организациями, интересы которых были затронуты при проведении работ (службы, отвечающие за эксплуатацию инженерных коммуникаций, правообладатели земельных участков, на которых проводились работы) либо к акту прикладывается документ, подтверждающий соответствующее согласование (за исключением обращений по основанию, указанному в пункте </w:t>
      </w:r>
      <w:r w:rsidR="00086BD1" w:rsidRPr="00086BD1">
        <w:rPr>
          <w:sz w:val="24"/>
          <w:szCs w:val="24"/>
        </w:rPr>
        <w:t xml:space="preserve">3 части 7 статьи 2 </w:t>
      </w:r>
      <w:r w:rsidR="005248F5" w:rsidRPr="00CA6CCC">
        <w:rPr>
          <w:sz w:val="24"/>
          <w:szCs w:val="24"/>
        </w:rPr>
        <w:t>Административного регламента).</w:t>
      </w:r>
      <w:proofErr w:type="gramEnd"/>
    </w:p>
    <w:p w:rsidR="00A9407B" w:rsidRPr="00916702" w:rsidRDefault="00A9407B" w:rsidP="00A9407B">
      <w:pPr>
        <w:pStyle w:val="af1"/>
        <w:ind w:left="5103"/>
        <w:jc w:val="right"/>
        <w:rPr>
          <w:rFonts w:ascii="Times New Roman" w:hAnsi="Times New Roman" w:cs="Times New Roman"/>
        </w:rPr>
      </w:pPr>
      <w:r w:rsidRPr="00916702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6</w:t>
      </w:r>
    </w:p>
    <w:p w:rsidR="00A9407B" w:rsidRPr="00916702" w:rsidRDefault="00A9407B" w:rsidP="00A9407B">
      <w:pPr>
        <w:pStyle w:val="af1"/>
        <w:ind w:left="5103"/>
        <w:jc w:val="right"/>
        <w:rPr>
          <w:rFonts w:ascii="Times New Roman" w:hAnsi="Times New Roman" w:cs="Times New Roman"/>
          <w:iCs/>
        </w:rPr>
      </w:pPr>
      <w:r w:rsidRPr="00916702">
        <w:rPr>
          <w:rFonts w:ascii="Times New Roman" w:hAnsi="Times New Roman" w:cs="Times New Roman"/>
        </w:rPr>
        <w:t>к административному регламенту предоставления муниципальной услуги «</w:t>
      </w:r>
      <w:r w:rsidRPr="00CA6CCC">
        <w:rPr>
          <w:rFonts w:ascii="Times New Roman" w:hAnsi="Times New Roman" w:cs="Times New Roman"/>
        </w:rPr>
        <w:t>Предоставление разрешения на осуществление земляных работ</w:t>
      </w:r>
      <w:r w:rsidRPr="00916702">
        <w:rPr>
          <w:rFonts w:ascii="Times New Roman" w:hAnsi="Times New Roman" w:cs="Times New Roman"/>
        </w:rPr>
        <w:t>», утвержденному постановлением администрации</w:t>
      </w:r>
      <w:r w:rsidRPr="00916702">
        <w:rPr>
          <w:rFonts w:ascii="Times New Roman" w:hAnsi="Times New Roman" w:cs="Times New Roman"/>
          <w:iCs/>
        </w:rPr>
        <w:t xml:space="preserve"> города Покачи </w:t>
      </w:r>
    </w:p>
    <w:p w:rsidR="00741FF7" w:rsidRDefault="00A9407B" w:rsidP="000920AE">
      <w:pPr>
        <w:pStyle w:val="af1"/>
        <w:ind w:left="5103"/>
        <w:jc w:val="right"/>
        <w:rPr>
          <w:rFonts w:ascii="Times New Roman" w:hAnsi="Times New Roman" w:cs="Times New Roman"/>
          <w:iCs/>
        </w:rPr>
      </w:pPr>
      <w:r w:rsidRPr="00916702">
        <w:rPr>
          <w:rFonts w:ascii="Times New Roman" w:hAnsi="Times New Roman" w:cs="Times New Roman"/>
          <w:iCs/>
        </w:rPr>
        <w:t xml:space="preserve">от </w:t>
      </w:r>
      <w:r w:rsidR="0083093F">
        <w:rPr>
          <w:rFonts w:ascii="Times New Roman" w:hAnsi="Times New Roman" w:cs="Times New Roman"/>
          <w:iCs/>
        </w:rPr>
        <w:t xml:space="preserve"> 30.01.2023 </w:t>
      </w:r>
      <w:r w:rsidRPr="00916702">
        <w:rPr>
          <w:rFonts w:ascii="Times New Roman" w:hAnsi="Times New Roman" w:cs="Times New Roman"/>
          <w:iCs/>
        </w:rPr>
        <w:t xml:space="preserve">№ </w:t>
      </w:r>
      <w:r w:rsidR="0083093F">
        <w:rPr>
          <w:rFonts w:ascii="Times New Roman" w:hAnsi="Times New Roman" w:cs="Times New Roman"/>
          <w:iCs/>
        </w:rPr>
        <w:t>47</w:t>
      </w:r>
    </w:p>
    <w:p w:rsidR="000920AE" w:rsidRDefault="000920AE" w:rsidP="000920AE">
      <w:pPr>
        <w:pStyle w:val="af1"/>
        <w:ind w:left="5103"/>
        <w:jc w:val="right"/>
        <w:rPr>
          <w:rFonts w:ascii="Times New Roman" w:hAnsi="Times New Roman" w:cs="Times New Roman"/>
          <w:iCs/>
        </w:rPr>
      </w:pPr>
    </w:p>
    <w:p w:rsidR="000920AE" w:rsidRPr="009266B6" w:rsidRDefault="000920AE" w:rsidP="000920AE">
      <w:pPr>
        <w:tabs>
          <w:tab w:val="left" w:leader="underscore" w:pos="9842"/>
        </w:tabs>
        <w:ind w:left="5529" w:hanging="709"/>
        <w:rPr>
          <w:rFonts w:ascii="Times New Roman" w:hAnsi="Times New Roman" w:cs="Times New Roman"/>
        </w:rPr>
      </w:pPr>
      <w:r w:rsidRPr="009266B6">
        <w:rPr>
          <w:rFonts w:ascii="Times New Roman" w:hAnsi="Times New Roman" w:cs="Times New Roman"/>
        </w:rPr>
        <w:t>Кому</w:t>
      </w:r>
      <w:r>
        <w:rPr>
          <w:rFonts w:ascii="Times New Roman" w:hAnsi="Times New Roman" w:cs="Times New Roman"/>
        </w:rPr>
        <w:t xml:space="preserve"> </w:t>
      </w:r>
      <w:r w:rsidRPr="009266B6">
        <w:rPr>
          <w:rFonts w:ascii="Times New Roman" w:hAnsi="Times New Roman" w:cs="Times New Roman"/>
        </w:rPr>
        <w:t>__________________________________</w:t>
      </w:r>
    </w:p>
    <w:p w:rsidR="000920AE" w:rsidRPr="00184337" w:rsidRDefault="000920AE" w:rsidP="000920AE">
      <w:pPr>
        <w:pStyle w:val="7"/>
        <w:pBdr>
          <w:bottom w:val="single" w:sz="4" w:space="1" w:color="auto"/>
        </w:pBdr>
        <w:shd w:val="clear" w:color="auto" w:fill="auto"/>
        <w:spacing w:line="240" w:lineRule="auto"/>
        <w:ind w:left="5670"/>
        <w:jc w:val="center"/>
        <w:rPr>
          <w:rFonts w:ascii="Times New Roman" w:eastAsia="Times New Roman" w:hAnsi="Times New Roman" w:cs="Times New Roman"/>
          <w:bCs/>
        </w:rPr>
      </w:pPr>
      <w:proofErr w:type="gramStart"/>
      <w:r w:rsidRPr="00184337">
        <w:rPr>
          <w:rFonts w:ascii="Times New Roman" w:eastAsia="Times New Roman" w:hAnsi="Times New Roman" w:cs="Times New Roman"/>
          <w:bCs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- для юридического лица,</w:t>
      </w:r>
      <w:proofErr w:type="gramEnd"/>
    </w:p>
    <w:p w:rsidR="000920AE" w:rsidRPr="00025596" w:rsidRDefault="000920AE" w:rsidP="000920AE">
      <w:pPr>
        <w:pStyle w:val="7"/>
        <w:pBdr>
          <w:bottom w:val="single" w:sz="4" w:space="1" w:color="auto"/>
        </w:pBdr>
        <w:shd w:val="clear" w:color="auto" w:fill="auto"/>
        <w:spacing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920AE" w:rsidRPr="00184337" w:rsidRDefault="000920AE" w:rsidP="000920AE">
      <w:pPr>
        <w:pStyle w:val="7"/>
        <w:shd w:val="clear" w:color="auto" w:fill="auto"/>
        <w:spacing w:line="240" w:lineRule="auto"/>
        <w:ind w:left="5670"/>
        <w:jc w:val="center"/>
        <w:rPr>
          <w:rFonts w:ascii="Times New Roman" w:eastAsia="Times New Roman" w:hAnsi="Times New Roman" w:cs="Times New Roman"/>
          <w:bCs/>
        </w:rPr>
      </w:pPr>
      <w:r w:rsidRPr="00184337">
        <w:rPr>
          <w:rFonts w:ascii="Times New Roman" w:eastAsia="Times New Roman" w:hAnsi="Times New Roman" w:cs="Times New Roman"/>
          <w:bCs/>
        </w:rPr>
        <w:t>почтовый индекс и адрес, телефон, адрес электронной почты)</w:t>
      </w:r>
    </w:p>
    <w:p w:rsidR="000920AE" w:rsidRPr="00CA6CCC" w:rsidRDefault="000920AE" w:rsidP="000920AE">
      <w:pPr>
        <w:pStyle w:val="af1"/>
        <w:ind w:left="5103"/>
        <w:jc w:val="right"/>
        <w:rPr>
          <w:rFonts w:ascii="Times New Roman" w:hAnsi="Times New Roman" w:cs="Times New Roman"/>
        </w:rPr>
      </w:pPr>
    </w:p>
    <w:p w:rsidR="00741FF7" w:rsidRPr="00CA6CCC" w:rsidRDefault="005248F5" w:rsidP="000920AE">
      <w:pPr>
        <w:pStyle w:val="32"/>
        <w:shd w:val="clear" w:color="auto" w:fill="auto"/>
        <w:spacing w:after="0" w:line="240" w:lineRule="auto"/>
        <w:ind w:firstLine="0"/>
      </w:pPr>
      <w:r w:rsidRPr="00CA6CCC">
        <w:t>Форма</w:t>
      </w:r>
    </w:p>
    <w:p w:rsidR="00741FF7" w:rsidRDefault="005248F5" w:rsidP="000920AE">
      <w:pPr>
        <w:pStyle w:val="32"/>
        <w:shd w:val="clear" w:color="auto" w:fill="auto"/>
        <w:spacing w:after="0" w:line="240" w:lineRule="auto"/>
        <w:ind w:firstLine="0"/>
      </w:pPr>
      <w:r w:rsidRPr="00CA6CCC">
        <w:t>решения о закрытии разрешения на осуществление земляных работ</w:t>
      </w:r>
    </w:p>
    <w:p w:rsidR="000920AE" w:rsidRDefault="000920AE" w:rsidP="00FE4DB2">
      <w:pPr>
        <w:pStyle w:val="32"/>
        <w:shd w:val="clear" w:color="auto" w:fill="auto"/>
        <w:spacing w:after="0" w:line="240" w:lineRule="auto"/>
        <w:ind w:left="780" w:firstLine="0"/>
        <w:jc w:val="left"/>
      </w:pPr>
    </w:p>
    <w:p w:rsidR="000920AE" w:rsidRPr="00CA6CCC" w:rsidRDefault="000920AE" w:rsidP="000920AE">
      <w:pPr>
        <w:pStyle w:val="32"/>
        <w:pBdr>
          <w:bottom w:val="single" w:sz="4" w:space="1" w:color="auto"/>
        </w:pBdr>
        <w:shd w:val="clear" w:color="auto" w:fill="auto"/>
        <w:spacing w:after="0" w:line="240" w:lineRule="auto"/>
        <w:ind w:firstLine="0"/>
        <w:jc w:val="left"/>
      </w:pPr>
    </w:p>
    <w:p w:rsidR="00741FF7" w:rsidRPr="00184337" w:rsidRDefault="005248F5" w:rsidP="00FE4DB2">
      <w:pPr>
        <w:pStyle w:val="21"/>
        <w:shd w:val="clear" w:color="auto" w:fill="auto"/>
        <w:spacing w:line="240" w:lineRule="auto"/>
        <w:ind w:left="40"/>
        <w:jc w:val="center"/>
        <w:rPr>
          <w:sz w:val="20"/>
          <w:szCs w:val="20"/>
        </w:rPr>
      </w:pPr>
      <w:r w:rsidRPr="00184337">
        <w:rPr>
          <w:sz w:val="20"/>
          <w:szCs w:val="20"/>
        </w:rPr>
        <w:t xml:space="preserve">наименование уполномоченного </w:t>
      </w:r>
      <w:r w:rsidR="000920AE" w:rsidRPr="00184337">
        <w:rPr>
          <w:sz w:val="20"/>
          <w:szCs w:val="20"/>
        </w:rPr>
        <w:t>органа местного самоуправления</w:t>
      </w:r>
    </w:p>
    <w:p w:rsidR="000920AE" w:rsidRDefault="000920AE" w:rsidP="00FE4DB2">
      <w:pPr>
        <w:pStyle w:val="21"/>
        <w:shd w:val="clear" w:color="auto" w:fill="auto"/>
        <w:spacing w:line="240" w:lineRule="auto"/>
        <w:ind w:left="40"/>
        <w:jc w:val="center"/>
      </w:pPr>
    </w:p>
    <w:p w:rsidR="00741FF7" w:rsidRPr="000920AE" w:rsidRDefault="005248F5" w:rsidP="000920AE">
      <w:pPr>
        <w:pStyle w:val="21"/>
        <w:shd w:val="clear" w:color="auto" w:fill="auto"/>
        <w:spacing w:line="240" w:lineRule="auto"/>
        <w:jc w:val="center"/>
        <w:rPr>
          <w:b/>
        </w:rPr>
      </w:pPr>
      <w:r w:rsidRPr="000920AE">
        <w:rPr>
          <w:b/>
        </w:rPr>
        <w:t>РЕШЕНИЕ</w:t>
      </w:r>
    </w:p>
    <w:p w:rsidR="00741FF7" w:rsidRPr="00CA6CCC" w:rsidRDefault="005248F5" w:rsidP="000920AE">
      <w:pPr>
        <w:pStyle w:val="21"/>
        <w:shd w:val="clear" w:color="auto" w:fill="auto"/>
        <w:spacing w:line="240" w:lineRule="auto"/>
        <w:jc w:val="center"/>
      </w:pPr>
      <w:r w:rsidRPr="00CA6CCC">
        <w:t>о закрытии разрешения на осуществление земляных работ</w:t>
      </w:r>
    </w:p>
    <w:p w:rsidR="000920AE" w:rsidRPr="00CA6CCC" w:rsidRDefault="000920AE" w:rsidP="000920AE">
      <w:pPr>
        <w:pStyle w:val="21"/>
        <w:shd w:val="clear" w:color="auto" w:fill="auto"/>
        <w:tabs>
          <w:tab w:val="left" w:leader="underscore" w:pos="4874"/>
          <w:tab w:val="left" w:leader="underscore" w:pos="7197"/>
        </w:tabs>
        <w:spacing w:line="240" w:lineRule="auto"/>
        <w:ind w:left="2720"/>
        <w:jc w:val="both"/>
      </w:pPr>
      <w:r>
        <w:t>№ ______________ от _______________</w:t>
      </w:r>
    </w:p>
    <w:p w:rsidR="00741FF7" w:rsidRPr="00CA6CCC" w:rsidRDefault="00741FF7" w:rsidP="00FE4DB2">
      <w:pPr>
        <w:pStyle w:val="21"/>
        <w:shd w:val="clear" w:color="auto" w:fill="auto"/>
        <w:tabs>
          <w:tab w:val="left" w:leader="underscore" w:pos="2967"/>
          <w:tab w:val="left" w:leader="underscore" w:pos="8574"/>
        </w:tabs>
        <w:spacing w:line="240" w:lineRule="auto"/>
        <w:ind w:left="1120"/>
        <w:jc w:val="both"/>
      </w:pPr>
    </w:p>
    <w:p w:rsidR="00741FF7" w:rsidRPr="00CA6CCC" w:rsidRDefault="000920AE" w:rsidP="00A0374F">
      <w:pPr>
        <w:pStyle w:val="21"/>
        <w:shd w:val="clear" w:color="auto" w:fill="auto"/>
        <w:tabs>
          <w:tab w:val="left" w:leader="underscore" w:pos="2648"/>
        </w:tabs>
        <w:spacing w:line="240" w:lineRule="auto"/>
        <w:ind w:firstLine="709"/>
        <w:jc w:val="both"/>
      </w:pPr>
      <w:r>
        <w:t>______________________</w:t>
      </w:r>
      <w:r w:rsidR="00A0374F">
        <w:t xml:space="preserve"> </w:t>
      </w:r>
      <w:r w:rsidR="005248F5" w:rsidRPr="00CA6CCC">
        <w:t>уведомляет Вас о закрытии разрешения на производство земляных</w:t>
      </w:r>
      <w:r>
        <w:t xml:space="preserve"> </w:t>
      </w:r>
      <w:r w:rsidR="005248F5" w:rsidRPr="00CA6CCC">
        <w:t>работ №</w:t>
      </w:r>
      <w:r>
        <w:t xml:space="preserve"> _________________</w:t>
      </w:r>
      <w:r w:rsidR="005248F5" w:rsidRPr="00CA6CCC">
        <w:t xml:space="preserve"> на выполнение работ </w:t>
      </w:r>
      <w:r>
        <w:t>____________________</w:t>
      </w:r>
      <w:r w:rsidR="005248F5" w:rsidRPr="00CA6CCC">
        <w:t>, проведенных по</w:t>
      </w:r>
      <w:r>
        <w:t xml:space="preserve"> </w:t>
      </w:r>
      <w:r w:rsidR="005248F5" w:rsidRPr="00CA6CCC">
        <w:t>адресу</w:t>
      </w:r>
      <w:r>
        <w:t xml:space="preserve"> _______________________________________</w:t>
      </w:r>
      <w:r w:rsidR="00A51F7E">
        <w:t>__________________</w:t>
      </w:r>
      <w:r>
        <w:t>__</w:t>
      </w:r>
      <w:r w:rsidR="005248F5" w:rsidRPr="00CA6CCC">
        <w:t>.</w:t>
      </w:r>
    </w:p>
    <w:p w:rsidR="000920AE" w:rsidRDefault="000920AE" w:rsidP="00FE4DB2">
      <w:pPr>
        <w:pStyle w:val="21"/>
        <w:shd w:val="clear" w:color="auto" w:fill="auto"/>
        <w:spacing w:line="240" w:lineRule="auto"/>
        <w:ind w:left="380"/>
      </w:pPr>
    </w:p>
    <w:p w:rsidR="000920AE" w:rsidRDefault="000920AE" w:rsidP="00FE4DB2">
      <w:pPr>
        <w:pStyle w:val="21"/>
        <w:shd w:val="clear" w:color="auto" w:fill="auto"/>
        <w:spacing w:line="240" w:lineRule="auto"/>
        <w:ind w:left="380"/>
      </w:pPr>
    </w:p>
    <w:p w:rsidR="00741FF7" w:rsidRDefault="005248F5" w:rsidP="000920AE">
      <w:pPr>
        <w:pStyle w:val="21"/>
        <w:shd w:val="clear" w:color="auto" w:fill="auto"/>
        <w:spacing w:line="240" w:lineRule="auto"/>
        <w:ind w:firstLine="709"/>
        <w:jc w:val="both"/>
      </w:pPr>
      <w:r w:rsidRPr="00CA6CCC">
        <w:t>Особые отметки</w:t>
      </w:r>
      <w:r w:rsidR="000920AE">
        <w:t xml:space="preserve"> ___________________________________________________________</w:t>
      </w:r>
    </w:p>
    <w:p w:rsidR="000920AE" w:rsidRPr="00CA6CCC" w:rsidRDefault="000920AE" w:rsidP="000920AE">
      <w:pPr>
        <w:pStyle w:val="21"/>
        <w:pBdr>
          <w:bottom w:val="single" w:sz="4" w:space="1" w:color="auto"/>
        </w:pBdr>
        <w:shd w:val="clear" w:color="auto" w:fill="auto"/>
        <w:spacing w:line="240" w:lineRule="auto"/>
        <w:jc w:val="both"/>
      </w:pPr>
    </w:p>
    <w:p w:rsidR="000920AE" w:rsidRDefault="000920AE" w:rsidP="000920AE">
      <w:pPr>
        <w:pStyle w:val="21"/>
        <w:shd w:val="clear" w:color="auto" w:fill="auto"/>
        <w:spacing w:line="240" w:lineRule="auto"/>
        <w:ind w:right="40" w:firstLine="709"/>
        <w:jc w:val="center"/>
      </w:pPr>
    </w:p>
    <w:p w:rsidR="000920AE" w:rsidRDefault="000920AE" w:rsidP="000920AE">
      <w:pPr>
        <w:pStyle w:val="21"/>
        <w:shd w:val="clear" w:color="auto" w:fill="auto"/>
        <w:spacing w:line="240" w:lineRule="auto"/>
        <w:ind w:right="40" w:firstLine="709"/>
        <w:jc w:val="center"/>
      </w:pPr>
    </w:p>
    <w:p w:rsidR="000920AE" w:rsidRPr="00B30330" w:rsidRDefault="000920AE" w:rsidP="000920AE">
      <w:pPr>
        <w:pStyle w:val="21"/>
        <w:shd w:val="clear" w:color="auto" w:fill="auto"/>
        <w:tabs>
          <w:tab w:val="left" w:pos="4253"/>
        </w:tabs>
        <w:spacing w:before="120" w:line="240" w:lineRule="auto"/>
      </w:pPr>
      <w:r w:rsidRPr="00B30330">
        <w:t>Должностное лицо (ФИО)</w:t>
      </w:r>
      <w:r>
        <w:tab/>
      </w:r>
      <w:r w:rsidRPr="00B30330">
        <w:t>__________</w:t>
      </w:r>
      <w:r>
        <w:t>___</w:t>
      </w:r>
      <w:r w:rsidRPr="00B30330">
        <w:t>_______________________</w:t>
      </w:r>
      <w:r>
        <w:t>______</w:t>
      </w:r>
      <w:r w:rsidRPr="00B30330">
        <w:t>__</w:t>
      </w:r>
    </w:p>
    <w:p w:rsidR="000920AE" w:rsidRPr="004E45B7" w:rsidRDefault="000920AE" w:rsidP="000920AE">
      <w:pPr>
        <w:pStyle w:val="21"/>
        <w:shd w:val="clear" w:color="auto" w:fill="auto"/>
        <w:spacing w:line="240" w:lineRule="auto"/>
        <w:ind w:left="4253" w:right="40"/>
        <w:jc w:val="both"/>
        <w:rPr>
          <w:sz w:val="20"/>
          <w:szCs w:val="20"/>
        </w:rPr>
      </w:pPr>
      <w:r w:rsidRPr="004E45B7">
        <w:rPr>
          <w:sz w:val="20"/>
          <w:szCs w:val="20"/>
        </w:rPr>
        <w:t>(подпись должностного лица органа, осуществляющего предоставление муниципальной услуги)</w:t>
      </w:r>
    </w:p>
    <w:p w:rsidR="000920AE" w:rsidRDefault="000920AE" w:rsidP="000920AE">
      <w:pPr>
        <w:pStyle w:val="32"/>
        <w:shd w:val="clear" w:color="auto" w:fill="auto"/>
        <w:spacing w:after="0" w:line="240" w:lineRule="auto"/>
        <w:ind w:firstLine="0"/>
        <w:jc w:val="right"/>
        <w:sectPr w:rsidR="000920AE" w:rsidSect="00184337">
          <w:pgSz w:w="11900" w:h="16840"/>
          <w:pgMar w:top="1134" w:right="567" w:bottom="1134" w:left="1701" w:header="425" w:footer="3" w:gutter="0"/>
          <w:cols w:space="720"/>
          <w:noEndnote/>
          <w:docGrid w:linePitch="360"/>
        </w:sectPr>
      </w:pPr>
    </w:p>
    <w:p w:rsidR="000920AE" w:rsidRPr="00916702" w:rsidRDefault="000920AE" w:rsidP="000920AE">
      <w:pPr>
        <w:pStyle w:val="af1"/>
        <w:ind w:left="10206"/>
        <w:jc w:val="right"/>
        <w:rPr>
          <w:rFonts w:ascii="Times New Roman" w:hAnsi="Times New Roman" w:cs="Times New Roman"/>
        </w:rPr>
      </w:pPr>
      <w:r w:rsidRPr="00916702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7</w:t>
      </w:r>
    </w:p>
    <w:p w:rsidR="000920AE" w:rsidRDefault="000920AE" w:rsidP="000920AE">
      <w:pPr>
        <w:pStyle w:val="af1"/>
        <w:ind w:left="10206"/>
        <w:jc w:val="right"/>
        <w:rPr>
          <w:rFonts w:ascii="Times New Roman" w:hAnsi="Times New Roman" w:cs="Times New Roman"/>
          <w:iCs/>
        </w:rPr>
      </w:pPr>
      <w:r w:rsidRPr="00916702">
        <w:rPr>
          <w:rFonts w:ascii="Times New Roman" w:hAnsi="Times New Roman" w:cs="Times New Roman"/>
        </w:rPr>
        <w:t>к административному регламенту предоставления муниципальной услуги «</w:t>
      </w:r>
      <w:r w:rsidRPr="00CA6CCC">
        <w:rPr>
          <w:rFonts w:ascii="Times New Roman" w:hAnsi="Times New Roman" w:cs="Times New Roman"/>
        </w:rPr>
        <w:t>Предоставление разрешения на осуществление земляных работ</w:t>
      </w:r>
      <w:r w:rsidRPr="00916702">
        <w:rPr>
          <w:rFonts w:ascii="Times New Roman" w:hAnsi="Times New Roman" w:cs="Times New Roman"/>
        </w:rPr>
        <w:t>», утвержденному постановлением администрации</w:t>
      </w:r>
      <w:r w:rsidRPr="00916702">
        <w:rPr>
          <w:rFonts w:ascii="Times New Roman" w:hAnsi="Times New Roman" w:cs="Times New Roman"/>
          <w:iCs/>
        </w:rPr>
        <w:t xml:space="preserve"> города Покачи </w:t>
      </w:r>
    </w:p>
    <w:p w:rsidR="000920AE" w:rsidRDefault="000920AE" w:rsidP="000920AE">
      <w:pPr>
        <w:pStyle w:val="af1"/>
        <w:ind w:left="10206"/>
        <w:jc w:val="right"/>
        <w:rPr>
          <w:rFonts w:ascii="Times New Roman" w:hAnsi="Times New Roman" w:cs="Times New Roman"/>
          <w:iCs/>
        </w:rPr>
      </w:pPr>
      <w:r w:rsidRPr="00916702">
        <w:rPr>
          <w:rFonts w:ascii="Times New Roman" w:hAnsi="Times New Roman" w:cs="Times New Roman"/>
          <w:iCs/>
        </w:rPr>
        <w:t xml:space="preserve">от </w:t>
      </w:r>
      <w:r w:rsidR="0083093F">
        <w:rPr>
          <w:rFonts w:ascii="Times New Roman" w:hAnsi="Times New Roman" w:cs="Times New Roman"/>
          <w:iCs/>
        </w:rPr>
        <w:t xml:space="preserve"> 30.01.2023 </w:t>
      </w:r>
      <w:bookmarkStart w:id="5" w:name="_GoBack"/>
      <w:bookmarkEnd w:id="5"/>
      <w:r w:rsidRPr="00916702">
        <w:rPr>
          <w:rFonts w:ascii="Times New Roman" w:hAnsi="Times New Roman" w:cs="Times New Roman"/>
          <w:iCs/>
        </w:rPr>
        <w:t xml:space="preserve">№ </w:t>
      </w:r>
      <w:r w:rsidR="0083093F">
        <w:rPr>
          <w:rFonts w:ascii="Times New Roman" w:hAnsi="Times New Roman" w:cs="Times New Roman"/>
          <w:iCs/>
        </w:rPr>
        <w:t>47</w:t>
      </w:r>
    </w:p>
    <w:p w:rsidR="000920AE" w:rsidRPr="00916702" w:rsidRDefault="000920AE" w:rsidP="000920AE">
      <w:pPr>
        <w:pStyle w:val="af1"/>
        <w:ind w:left="10206"/>
        <w:jc w:val="right"/>
        <w:rPr>
          <w:rFonts w:ascii="Times New Roman" w:hAnsi="Times New Roman" w:cs="Times New Roman"/>
          <w:iCs/>
        </w:rPr>
      </w:pPr>
    </w:p>
    <w:p w:rsidR="00741FF7" w:rsidRPr="00CA6CCC" w:rsidRDefault="005248F5" w:rsidP="000920AE">
      <w:pPr>
        <w:pStyle w:val="2b"/>
        <w:shd w:val="clear" w:color="auto" w:fill="auto"/>
        <w:spacing w:line="240" w:lineRule="auto"/>
      </w:pPr>
      <w:r w:rsidRPr="00CA6CCC">
        <w:t>Перечень и содержание административных действий, составляющих административные процедуры Порядок выполнения административных действий при обращении Заявителя (представителя Заявителя)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8"/>
        <w:gridCol w:w="2125"/>
        <w:gridCol w:w="3101"/>
        <w:gridCol w:w="5934"/>
        <w:gridCol w:w="3414"/>
      </w:tblGrid>
      <w:tr w:rsidR="00741FF7" w:rsidRPr="00CA6CCC" w:rsidTr="000920AE">
        <w:trPr>
          <w:trHeight w:hRule="exact" w:val="109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№</w:t>
            </w:r>
            <w:r w:rsidR="000920AE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Место</w:t>
            </w:r>
            <w:r w:rsidR="000920AE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0920AE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действия/</w:t>
            </w:r>
            <w:r w:rsidR="000920AE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используемая</w:t>
            </w:r>
            <w:r w:rsidR="000920AE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Максимальный срок</w:t>
            </w:r>
          </w:p>
        </w:tc>
      </w:tr>
      <w:tr w:rsidR="00741FF7" w:rsidRPr="00CA6CCC" w:rsidTr="000920AE">
        <w:trPr>
          <w:trHeight w:hRule="exact" w:val="29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1FF7" w:rsidRPr="00CA6CCC" w:rsidTr="000920AE">
        <w:trPr>
          <w:trHeight w:hRule="exact" w:val="546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Проверка документов и регистрация заявления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Контроль комплектности предоставленных документов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До 1 рабочего дня</w:t>
            </w: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741FF7" w:rsidRPr="00CA6CCC" w:rsidTr="000920AE">
        <w:trPr>
          <w:trHeight w:hRule="exact" w:val="55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741FF7" w:rsidP="000920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Подтверждение полномочий представителя заявителя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1FF7" w:rsidRPr="00CA6CCC" w:rsidRDefault="00741FF7" w:rsidP="000920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FF7" w:rsidRPr="00CA6CCC" w:rsidTr="000920AE">
        <w:trPr>
          <w:trHeight w:hRule="exact" w:val="27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741FF7" w:rsidP="000920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Регистрация заявления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1FF7" w:rsidRPr="00CA6CCC" w:rsidRDefault="00741FF7" w:rsidP="000920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FF7" w:rsidRPr="00CA6CCC" w:rsidTr="000920AE">
        <w:trPr>
          <w:trHeight w:hRule="exact" w:val="546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741FF7" w:rsidP="000920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Принятие решения об отказе в приеме документов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1FF7" w:rsidRPr="00CA6CCC" w:rsidRDefault="00741FF7" w:rsidP="000920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FF7" w:rsidRPr="00CA6CCC" w:rsidTr="000920AE">
        <w:trPr>
          <w:trHeight w:hRule="exact" w:val="55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Ведомство/ПГС/</w:t>
            </w:r>
            <w:r w:rsidR="000920AE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СМЭВ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Получение сведений посредством СМЭВ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Направление межведомственных запросов</w:t>
            </w:r>
          </w:p>
        </w:tc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До 5 рабочих дней</w:t>
            </w:r>
          </w:p>
        </w:tc>
      </w:tr>
      <w:tr w:rsidR="00741FF7" w:rsidRPr="00CA6CCC" w:rsidTr="000920AE">
        <w:trPr>
          <w:trHeight w:hRule="exact" w:val="546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Ведомство/ПГС/</w:t>
            </w:r>
            <w:r w:rsidR="000920AE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СМЭВ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741FF7" w:rsidP="000920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Получение ответов на межведомственные запросы</w:t>
            </w:r>
          </w:p>
        </w:tc>
        <w:tc>
          <w:tcPr>
            <w:tcW w:w="3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1FF7" w:rsidRPr="00CA6CCC" w:rsidRDefault="00741FF7" w:rsidP="000920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FF7" w:rsidRPr="00CA6CCC" w:rsidTr="000920AE">
        <w:trPr>
          <w:trHeight w:hRule="exact" w:val="55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Рассмотрение документов и сведений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Проверка соответствия документов и сведений установленным критериям для принятия решения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До 5 рабочих дней</w:t>
            </w:r>
          </w:p>
        </w:tc>
      </w:tr>
      <w:tr w:rsidR="00741FF7" w:rsidRPr="00CA6CCC" w:rsidTr="000920AE">
        <w:trPr>
          <w:trHeight w:hRule="exact" w:val="27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Принятие решения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Принятие решения о предоставлении услуги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До 1 часа</w:t>
            </w:r>
          </w:p>
        </w:tc>
      </w:tr>
      <w:tr w:rsidR="00741FF7" w:rsidRPr="00CA6CCC" w:rsidTr="000920AE">
        <w:trPr>
          <w:trHeight w:hRule="exact" w:val="30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1FF7" w:rsidRPr="00CA6CCC" w:rsidRDefault="00741FF7" w:rsidP="000920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1FF7" w:rsidRPr="00CA6CCC" w:rsidRDefault="005248F5" w:rsidP="000920AE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Формирование решения о предоставлении услуги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1FF7" w:rsidRPr="00CA6CCC" w:rsidRDefault="00741FF7" w:rsidP="000920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30059" w:rsidRDefault="00E30059" w:rsidP="000920AE">
      <w:pPr>
        <w:pStyle w:val="36"/>
        <w:shd w:val="clear" w:color="auto" w:fill="auto"/>
        <w:spacing w:line="240" w:lineRule="auto"/>
        <w:rPr>
          <w:sz w:val="24"/>
          <w:szCs w:val="24"/>
          <w:vertAlign w:val="superscript"/>
        </w:rPr>
      </w:pPr>
    </w:p>
    <w:p w:rsidR="00741FF7" w:rsidRPr="00CA6CCC" w:rsidRDefault="005248F5" w:rsidP="000920AE">
      <w:pPr>
        <w:pStyle w:val="36"/>
        <w:shd w:val="clear" w:color="auto" w:fill="auto"/>
        <w:spacing w:line="240" w:lineRule="auto"/>
        <w:rPr>
          <w:sz w:val="24"/>
          <w:szCs w:val="24"/>
        </w:rPr>
      </w:pPr>
      <w:r w:rsidRPr="00CA6CCC">
        <w:rPr>
          <w:sz w:val="24"/>
          <w:szCs w:val="24"/>
          <w:vertAlign w:val="superscript"/>
        </w:rPr>
        <w:t>3</w:t>
      </w:r>
      <w:proofErr w:type="gramStart"/>
      <w:r w:rsidRPr="00CA6CCC">
        <w:rPr>
          <w:sz w:val="24"/>
          <w:szCs w:val="24"/>
        </w:rPr>
        <w:t xml:space="preserve"> Н</w:t>
      </w:r>
      <w:proofErr w:type="gramEnd"/>
      <w:r w:rsidR="00E30059">
        <w:rPr>
          <w:sz w:val="24"/>
          <w:szCs w:val="24"/>
        </w:rPr>
        <w:t>е</w:t>
      </w:r>
      <w:r w:rsidRPr="00CA6CCC">
        <w:rPr>
          <w:sz w:val="24"/>
          <w:szCs w:val="24"/>
        </w:rPr>
        <w:t xml:space="preserve"> включается в общий срок предоставления государственной услуги.</w:t>
      </w:r>
    </w:p>
    <w:p w:rsidR="00741FF7" w:rsidRPr="00CA6CCC" w:rsidRDefault="00741FF7" w:rsidP="000920AE">
      <w:pPr>
        <w:rPr>
          <w:rFonts w:ascii="Times New Roman" w:hAnsi="Times New Roman" w:cs="Times New Roman"/>
        </w:rPr>
      </w:pPr>
    </w:p>
    <w:tbl>
      <w:tblPr>
        <w:tblOverlap w:val="never"/>
        <w:tblW w:w="151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8"/>
        <w:gridCol w:w="2125"/>
        <w:gridCol w:w="3101"/>
        <w:gridCol w:w="5934"/>
        <w:gridCol w:w="3414"/>
      </w:tblGrid>
      <w:tr w:rsidR="00741FF7" w:rsidRPr="00CA6CCC" w:rsidTr="00E30059">
        <w:trPr>
          <w:trHeight w:hRule="exact" w:val="114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A05B51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="00A05B51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A05B51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Место</w:t>
            </w:r>
            <w:r w:rsidR="000920AE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0920AE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действия/</w:t>
            </w:r>
            <w:r w:rsidR="000920AE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используемая</w:t>
            </w:r>
            <w:r w:rsidR="000920AE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A05B51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A05B51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1FF7" w:rsidRPr="00CA6CCC" w:rsidRDefault="005248F5" w:rsidP="00A05B51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Максимальный срок</w:t>
            </w:r>
          </w:p>
        </w:tc>
      </w:tr>
      <w:tr w:rsidR="00741FF7" w:rsidRPr="00CA6CCC" w:rsidTr="00E30059">
        <w:trPr>
          <w:trHeight w:hRule="exact" w:val="29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A05B51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A05B51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A05B51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A05B51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1FF7" w:rsidRPr="00CA6CCC" w:rsidRDefault="005248F5" w:rsidP="00A05B51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1FF7" w:rsidRPr="00CA6CCC" w:rsidTr="00E30059">
        <w:trPr>
          <w:trHeight w:hRule="exact" w:val="546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A05B51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A05B51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741FF7" w:rsidP="00A05B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A05B51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Принятие решения об отказе в предоставлении услуги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1FF7" w:rsidRPr="00CA6CCC" w:rsidRDefault="00741FF7" w:rsidP="00A05B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FF7" w:rsidRPr="00CA6CCC" w:rsidTr="00E30059">
        <w:trPr>
          <w:trHeight w:hRule="exact" w:val="29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A05B51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A05B51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741FF7" w:rsidP="00A05B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1FF7" w:rsidRPr="00CA6CCC" w:rsidRDefault="005248F5" w:rsidP="00A05B51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Формирование отказа в предоставлении услуги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1FF7" w:rsidRPr="00CA6CCC" w:rsidRDefault="00741FF7" w:rsidP="00A05B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FF7" w:rsidRPr="00CA6CCC" w:rsidTr="00E30059">
        <w:trPr>
          <w:trHeight w:hRule="exact" w:val="110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1FF7" w:rsidRPr="00CA6CCC" w:rsidRDefault="005248F5" w:rsidP="00A05B51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1FF7" w:rsidRPr="00CA6CCC" w:rsidRDefault="005248F5" w:rsidP="00A05B51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  <w:r w:rsidR="00E30059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многофункционального центра</w:t>
            </w: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 xml:space="preserve"> / 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1FF7" w:rsidRPr="00CA6CCC" w:rsidRDefault="005248F5" w:rsidP="00A05B51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Выдача результата на бумажном носителе (опционально)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1FF7" w:rsidRPr="00CA6CCC" w:rsidRDefault="005248F5" w:rsidP="00E30059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 xml:space="preserve">Выдача результата в виде экземпляра электронного документа, распечатанного на бумажном носителе, заверенного подписью и печатью </w:t>
            </w:r>
            <w:r w:rsidR="00E30059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многофункционального центра</w:t>
            </w: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 xml:space="preserve"> / Ведомстве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1FF7" w:rsidRPr="00CA6CCC" w:rsidRDefault="005248F5" w:rsidP="00A05B51">
            <w:pPr>
              <w:pStyle w:val="21"/>
              <w:shd w:val="clear" w:color="auto" w:fill="auto"/>
              <w:spacing w:line="240" w:lineRule="auto"/>
              <w:jc w:val="center"/>
            </w:pPr>
            <w:r w:rsidRPr="00CA6CCC">
              <w:rPr>
                <w:rStyle w:val="2Arial115pt"/>
                <w:rFonts w:ascii="Times New Roman" w:hAnsi="Times New Roman" w:cs="Times New Roman"/>
                <w:sz w:val="24"/>
                <w:szCs w:val="24"/>
              </w:rPr>
              <w:t>После окончания процедуры принятия решения</w:t>
            </w:r>
          </w:p>
        </w:tc>
      </w:tr>
    </w:tbl>
    <w:p w:rsidR="00741FF7" w:rsidRPr="00CA6CCC" w:rsidRDefault="00741FF7" w:rsidP="008512B9">
      <w:pPr>
        <w:rPr>
          <w:rFonts w:ascii="Times New Roman" w:hAnsi="Times New Roman" w:cs="Times New Roman"/>
        </w:rPr>
      </w:pPr>
    </w:p>
    <w:sectPr w:rsidR="00741FF7" w:rsidRPr="00CA6CCC" w:rsidSect="00E30059">
      <w:headerReference w:type="default" r:id="rId14"/>
      <w:footerReference w:type="default" r:id="rId15"/>
      <w:pgSz w:w="16840" w:h="11900" w:orient="landscape"/>
      <w:pgMar w:top="1134" w:right="567" w:bottom="1134" w:left="1701" w:header="0" w:footer="6" w:gutter="0"/>
      <w:pgNumType w:start="3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F16" w:rsidRDefault="00453F16">
      <w:r>
        <w:separator/>
      </w:r>
    </w:p>
  </w:endnote>
  <w:endnote w:type="continuationSeparator" w:id="0">
    <w:p w:rsidR="00453F16" w:rsidRDefault="00453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AC4" w:rsidRDefault="00E15AC4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AC4" w:rsidRDefault="00E15AC4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AC4" w:rsidRPr="00CD3982" w:rsidRDefault="00E15AC4" w:rsidP="00CD398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F16" w:rsidRDefault="00453F16"/>
  </w:footnote>
  <w:footnote w:type="continuationSeparator" w:id="0">
    <w:p w:rsidR="00453F16" w:rsidRDefault="00453F1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392463140"/>
      <w:docPartObj>
        <w:docPartGallery w:val="Page Numbers (Top of Page)"/>
        <w:docPartUnique/>
      </w:docPartObj>
    </w:sdtPr>
    <w:sdtEndPr/>
    <w:sdtContent>
      <w:p w:rsidR="00E15AC4" w:rsidRPr="00453D35" w:rsidRDefault="00E15AC4" w:rsidP="00453D35">
        <w:pPr>
          <w:pStyle w:val="ad"/>
          <w:jc w:val="center"/>
          <w:rPr>
            <w:rFonts w:ascii="Times New Roman" w:hAnsi="Times New Roman" w:cs="Times New Roman"/>
          </w:rPr>
        </w:pPr>
        <w:r w:rsidRPr="00453D35">
          <w:rPr>
            <w:rFonts w:ascii="Times New Roman" w:hAnsi="Times New Roman" w:cs="Times New Roman"/>
          </w:rPr>
          <w:fldChar w:fldCharType="begin"/>
        </w:r>
        <w:r w:rsidRPr="00453D35">
          <w:rPr>
            <w:rFonts w:ascii="Times New Roman" w:hAnsi="Times New Roman" w:cs="Times New Roman"/>
          </w:rPr>
          <w:instrText>PAGE   \* MERGEFORMAT</w:instrText>
        </w:r>
        <w:r w:rsidRPr="00453D35">
          <w:rPr>
            <w:rFonts w:ascii="Times New Roman" w:hAnsi="Times New Roman" w:cs="Times New Roman"/>
          </w:rPr>
          <w:fldChar w:fldCharType="separate"/>
        </w:r>
        <w:r w:rsidR="0083093F">
          <w:rPr>
            <w:rFonts w:ascii="Times New Roman" w:hAnsi="Times New Roman" w:cs="Times New Roman"/>
            <w:noProof/>
          </w:rPr>
          <w:t>2</w:t>
        </w:r>
        <w:r w:rsidRPr="00453D35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AC4" w:rsidRDefault="00E15AC4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93807"/>
    <w:multiLevelType w:val="hybridMultilevel"/>
    <w:tmpl w:val="6B8E9D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D86992"/>
    <w:multiLevelType w:val="hybridMultilevel"/>
    <w:tmpl w:val="D3121AF8"/>
    <w:lvl w:ilvl="0" w:tplc="04190011">
      <w:start w:val="1"/>
      <w:numFmt w:val="decimal"/>
      <w:lvlText w:val="%1)"/>
      <w:lvlJc w:val="left"/>
      <w:pPr>
        <w:ind w:left="1480" w:hanging="360"/>
      </w:pPr>
    </w:lvl>
    <w:lvl w:ilvl="1" w:tplc="04190019" w:tentative="1">
      <w:start w:val="1"/>
      <w:numFmt w:val="lowerLetter"/>
      <w:lvlText w:val="%2."/>
      <w:lvlJc w:val="left"/>
      <w:pPr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">
    <w:nsid w:val="11EA5E73"/>
    <w:multiLevelType w:val="multilevel"/>
    <w:tmpl w:val="731A1C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312668"/>
    <w:multiLevelType w:val="hybridMultilevel"/>
    <w:tmpl w:val="D3527C6A"/>
    <w:lvl w:ilvl="0" w:tplc="04190011">
      <w:start w:val="1"/>
      <w:numFmt w:val="decimal"/>
      <w:lvlText w:val="%1)"/>
      <w:lvlJc w:val="left"/>
      <w:pPr>
        <w:ind w:left="1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4">
    <w:nsid w:val="164626EA"/>
    <w:multiLevelType w:val="hybridMultilevel"/>
    <w:tmpl w:val="A2DE8C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907A2"/>
    <w:multiLevelType w:val="multilevel"/>
    <w:tmpl w:val="F9BA1C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752F47"/>
    <w:multiLevelType w:val="hybridMultilevel"/>
    <w:tmpl w:val="CA8019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B32455A"/>
    <w:multiLevelType w:val="multilevel"/>
    <w:tmpl w:val="C1102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E24C6D"/>
    <w:multiLevelType w:val="multilevel"/>
    <w:tmpl w:val="633C61C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22790F"/>
    <w:multiLevelType w:val="multilevel"/>
    <w:tmpl w:val="E9924DF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F77305"/>
    <w:multiLevelType w:val="hybridMultilevel"/>
    <w:tmpl w:val="4302F5FC"/>
    <w:lvl w:ilvl="0" w:tplc="1DE6511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A0F17"/>
    <w:multiLevelType w:val="multilevel"/>
    <w:tmpl w:val="0ED2EB0E"/>
    <w:lvl w:ilvl="0">
      <w:start w:val="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6F4B9B"/>
    <w:multiLevelType w:val="hybridMultilevel"/>
    <w:tmpl w:val="87D0CEC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AD524AB"/>
    <w:multiLevelType w:val="hybridMultilevel"/>
    <w:tmpl w:val="DBB41762"/>
    <w:lvl w:ilvl="0" w:tplc="C9A0B7D2">
      <w:start w:val="1"/>
      <w:numFmt w:val="russianLower"/>
      <w:lvlText w:val="%1)"/>
      <w:lvlJc w:val="left"/>
      <w:pPr>
        <w:ind w:left="1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4">
    <w:nsid w:val="511E442D"/>
    <w:multiLevelType w:val="multilevel"/>
    <w:tmpl w:val="4AC626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335682"/>
    <w:multiLevelType w:val="hybridMultilevel"/>
    <w:tmpl w:val="394A247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A58247F"/>
    <w:multiLevelType w:val="hybridMultilevel"/>
    <w:tmpl w:val="C582BE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DA663C9"/>
    <w:multiLevelType w:val="hybridMultilevel"/>
    <w:tmpl w:val="D2048BB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E540BD7"/>
    <w:multiLevelType w:val="multilevel"/>
    <w:tmpl w:val="B3D2EE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5841EE"/>
    <w:multiLevelType w:val="hybridMultilevel"/>
    <w:tmpl w:val="F1946266"/>
    <w:lvl w:ilvl="0" w:tplc="04190011">
      <w:start w:val="1"/>
      <w:numFmt w:val="decimal"/>
      <w:lvlText w:val="%1)"/>
      <w:lvlJc w:val="left"/>
      <w:pPr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0">
    <w:nsid w:val="65801C20"/>
    <w:multiLevelType w:val="multilevel"/>
    <w:tmpl w:val="7F2AF3F6"/>
    <w:lvl w:ilvl="0">
      <w:start w:val="2"/>
      <w:numFmt w:val="decimal"/>
      <w:lvlText w:val="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B043B6E"/>
    <w:multiLevelType w:val="hybridMultilevel"/>
    <w:tmpl w:val="4762EA92"/>
    <w:lvl w:ilvl="0" w:tplc="04190011">
      <w:start w:val="1"/>
      <w:numFmt w:val="decimal"/>
      <w:lvlText w:val="%1)"/>
      <w:lvlJc w:val="left"/>
      <w:pPr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2">
    <w:nsid w:val="6BDA4DE8"/>
    <w:multiLevelType w:val="hybridMultilevel"/>
    <w:tmpl w:val="EF76001E"/>
    <w:lvl w:ilvl="0" w:tplc="04190011">
      <w:start w:val="1"/>
      <w:numFmt w:val="decimal"/>
      <w:lvlText w:val="%1)"/>
      <w:lvlJc w:val="left"/>
      <w:pPr>
        <w:ind w:left="1300" w:hanging="360"/>
      </w:p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23">
    <w:nsid w:val="7264392D"/>
    <w:multiLevelType w:val="hybridMultilevel"/>
    <w:tmpl w:val="1C34520C"/>
    <w:lvl w:ilvl="0" w:tplc="04190011">
      <w:start w:val="1"/>
      <w:numFmt w:val="decimal"/>
      <w:lvlText w:val="%1)"/>
      <w:lvlJc w:val="left"/>
      <w:pPr>
        <w:ind w:left="1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4">
    <w:nsid w:val="74913D44"/>
    <w:multiLevelType w:val="multilevel"/>
    <w:tmpl w:val="C1BCC6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AC5840"/>
    <w:multiLevelType w:val="multilevel"/>
    <w:tmpl w:val="B6321F22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2"/>
  </w:num>
  <w:num w:numId="5">
    <w:abstractNumId w:val="5"/>
  </w:num>
  <w:num w:numId="6">
    <w:abstractNumId w:val="9"/>
  </w:num>
  <w:num w:numId="7">
    <w:abstractNumId w:val="25"/>
  </w:num>
  <w:num w:numId="8">
    <w:abstractNumId w:val="20"/>
  </w:num>
  <w:num w:numId="9">
    <w:abstractNumId w:val="18"/>
  </w:num>
  <w:num w:numId="10">
    <w:abstractNumId w:val="14"/>
  </w:num>
  <w:num w:numId="11">
    <w:abstractNumId w:val="15"/>
  </w:num>
  <w:num w:numId="12">
    <w:abstractNumId w:val="3"/>
  </w:num>
  <w:num w:numId="13">
    <w:abstractNumId w:val="23"/>
  </w:num>
  <w:num w:numId="14">
    <w:abstractNumId w:val="4"/>
  </w:num>
  <w:num w:numId="15">
    <w:abstractNumId w:val="10"/>
  </w:num>
  <w:num w:numId="16">
    <w:abstractNumId w:val="16"/>
  </w:num>
  <w:num w:numId="17">
    <w:abstractNumId w:val="12"/>
  </w:num>
  <w:num w:numId="18">
    <w:abstractNumId w:val="17"/>
  </w:num>
  <w:num w:numId="19">
    <w:abstractNumId w:val="6"/>
  </w:num>
  <w:num w:numId="20">
    <w:abstractNumId w:val="0"/>
  </w:num>
  <w:num w:numId="21">
    <w:abstractNumId w:val="21"/>
  </w:num>
  <w:num w:numId="22">
    <w:abstractNumId w:val="19"/>
  </w:num>
  <w:num w:numId="23">
    <w:abstractNumId w:val="22"/>
  </w:num>
  <w:num w:numId="24">
    <w:abstractNumId w:val="24"/>
  </w:num>
  <w:num w:numId="25">
    <w:abstractNumId w:val="1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FF7"/>
    <w:rsid w:val="00014AED"/>
    <w:rsid w:val="00025596"/>
    <w:rsid w:val="00041305"/>
    <w:rsid w:val="0004243A"/>
    <w:rsid w:val="00042931"/>
    <w:rsid w:val="000844EC"/>
    <w:rsid w:val="00086BD1"/>
    <w:rsid w:val="000920AE"/>
    <w:rsid w:val="000F485D"/>
    <w:rsid w:val="00100188"/>
    <w:rsid w:val="00110E6E"/>
    <w:rsid w:val="00136430"/>
    <w:rsid w:val="001448CB"/>
    <w:rsid w:val="00156159"/>
    <w:rsid w:val="00184337"/>
    <w:rsid w:val="001A366C"/>
    <w:rsid w:val="001A46D6"/>
    <w:rsid w:val="001B72D5"/>
    <w:rsid w:val="00210ACA"/>
    <w:rsid w:val="00211A10"/>
    <w:rsid w:val="00215F71"/>
    <w:rsid w:val="00233A05"/>
    <w:rsid w:val="002A28FA"/>
    <w:rsid w:val="002D74F7"/>
    <w:rsid w:val="00303CEC"/>
    <w:rsid w:val="00341C43"/>
    <w:rsid w:val="00347455"/>
    <w:rsid w:val="00351808"/>
    <w:rsid w:val="0037657C"/>
    <w:rsid w:val="003A7BF9"/>
    <w:rsid w:val="003D0905"/>
    <w:rsid w:val="003E37F2"/>
    <w:rsid w:val="004234AD"/>
    <w:rsid w:val="00453D35"/>
    <w:rsid w:val="00453F16"/>
    <w:rsid w:val="004E45B7"/>
    <w:rsid w:val="004F1C2F"/>
    <w:rsid w:val="00502CD4"/>
    <w:rsid w:val="00517332"/>
    <w:rsid w:val="005248F5"/>
    <w:rsid w:val="0054575F"/>
    <w:rsid w:val="00553D6F"/>
    <w:rsid w:val="0057511E"/>
    <w:rsid w:val="00592FCE"/>
    <w:rsid w:val="00596230"/>
    <w:rsid w:val="005A1D26"/>
    <w:rsid w:val="005A2751"/>
    <w:rsid w:val="005C6C32"/>
    <w:rsid w:val="006C458B"/>
    <w:rsid w:val="00711540"/>
    <w:rsid w:val="00713F1B"/>
    <w:rsid w:val="00741FF7"/>
    <w:rsid w:val="00742738"/>
    <w:rsid w:val="00747589"/>
    <w:rsid w:val="00785B67"/>
    <w:rsid w:val="007D7144"/>
    <w:rsid w:val="00803F1C"/>
    <w:rsid w:val="0083093F"/>
    <w:rsid w:val="0083214B"/>
    <w:rsid w:val="008371D2"/>
    <w:rsid w:val="00846571"/>
    <w:rsid w:val="008512B9"/>
    <w:rsid w:val="00856586"/>
    <w:rsid w:val="00871FA8"/>
    <w:rsid w:val="008A734D"/>
    <w:rsid w:val="008A7B96"/>
    <w:rsid w:val="008C1881"/>
    <w:rsid w:val="008F0C2F"/>
    <w:rsid w:val="009032B1"/>
    <w:rsid w:val="00913B3A"/>
    <w:rsid w:val="00916702"/>
    <w:rsid w:val="009344D0"/>
    <w:rsid w:val="00962CDA"/>
    <w:rsid w:val="009B0A62"/>
    <w:rsid w:val="009B2431"/>
    <w:rsid w:val="009C2547"/>
    <w:rsid w:val="009E5912"/>
    <w:rsid w:val="009F191C"/>
    <w:rsid w:val="009F5981"/>
    <w:rsid w:val="00A0374F"/>
    <w:rsid w:val="00A05B51"/>
    <w:rsid w:val="00A14CFC"/>
    <w:rsid w:val="00A22AB7"/>
    <w:rsid w:val="00A34CC7"/>
    <w:rsid w:val="00A34F07"/>
    <w:rsid w:val="00A51F7E"/>
    <w:rsid w:val="00A9407B"/>
    <w:rsid w:val="00AA5749"/>
    <w:rsid w:val="00AB1E01"/>
    <w:rsid w:val="00AC7ACF"/>
    <w:rsid w:val="00AD645C"/>
    <w:rsid w:val="00AF041A"/>
    <w:rsid w:val="00AF24CE"/>
    <w:rsid w:val="00B14DBD"/>
    <w:rsid w:val="00B530A0"/>
    <w:rsid w:val="00B75CDB"/>
    <w:rsid w:val="00B81330"/>
    <w:rsid w:val="00B90BE9"/>
    <w:rsid w:val="00B94BED"/>
    <w:rsid w:val="00BA50F7"/>
    <w:rsid w:val="00C17540"/>
    <w:rsid w:val="00C34B56"/>
    <w:rsid w:val="00C37660"/>
    <w:rsid w:val="00C7009F"/>
    <w:rsid w:val="00C923C0"/>
    <w:rsid w:val="00CA335E"/>
    <w:rsid w:val="00CA6CCC"/>
    <w:rsid w:val="00CB7EE3"/>
    <w:rsid w:val="00CD3982"/>
    <w:rsid w:val="00CD6DEA"/>
    <w:rsid w:val="00CE5D43"/>
    <w:rsid w:val="00CF111F"/>
    <w:rsid w:val="00D123AF"/>
    <w:rsid w:val="00D91D7A"/>
    <w:rsid w:val="00DB6C90"/>
    <w:rsid w:val="00DD68DF"/>
    <w:rsid w:val="00DE5865"/>
    <w:rsid w:val="00E15AC4"/>
    <w:rsid w:val="00E30059"/>
    <w:rsid w:val="00E3010D"/>
    <w:rsid w:val="00E5488C"/>
    <w:rsid w:val="00E65716"/>
    <w:rsid w:val="00E67750"/>
    <w:rsid w:val="00E80582"/>
    <w:rsid w:val="00E81086"/>
    <w:rsid w:val="00EB280B"/>
    <w:rsid w:val="00EB2CAA"/>
    <w:rsid w:val="00EE374C"/>
    <w:rsid w:val="00F2090B"/>
    <w:rsid w:val="00F21678"/>
    <w:rsid w:val="00F47308"/>
    <w:rsid w:val="00F7746F"/>
    <w:rsid w:val="00F95BAF"/>
    <w:rsid w:val="00F97FD9"/>
    <w:rsid w:val="00FB41C2"/>
    <w:rsid w:val="00FB61B1"/>
    <w:rsid w:val="00FC6C80"/>
    <w:rsid w:val="00FD045F"/>
    <w:rsid w:val="00FD3BDE"/>
    <w:rsid w:val="00FD4C42"/>
    <w:rsid w:val="00FE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920A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egoeUI9pt">
    <w:name w:val="Колонтитул + Segoe UI;9 pt;Курсив"/>
    <w:basedOn w:val="a4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Exact">
    <w:name w:val="Основной текст (5) Exact"/>
    <w:basedOn w:val="a0"/>
    <w:link w:val="5"/>
    <w:rPr>
      <w:rFonts w:ascii="Segoe UI" w:eastAsia="Segoe UI" w:hAnsi="Segoe UI" w:cs="Segoe UI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SegoeUIExact">
    <w:name w:val="Основной текст (7) + Segoe UI;Курсив Exact"/>
    <w:basedOn w:val="7Exact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Pr>
      <w:rFonts w:ascii="Segoe UI" w:eastAsia="Segoe UI" w:hAnsi="Segoe UI" w:cs="Segoe UI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9Exact">
    <w:name w:val="Основной текст (9) Exact"/>
    <w:basedOn w:val="a0"/>
    <w:link w:val="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3">
    <w:name w:val="Оглавление 3 Знак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Exact">
    <w:name w:val="Основной текст (11) Exact"/>
    <w:basedOn w:val="a0"/>
    <w:link w:val="11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 + Не полужирный;Не курсив"/>
    <w:basedOn w:val="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 + 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4pt">
    <w:name w:val="Заголовок №3 + 1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95pt">
    <w:name w:val="Основной текст (2) + Candara;9;5 p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14pt0">
    <w:name w:val="Основной текст (3) + 14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4Exact">
    <w:name w:val="Основной текст (14) Exact"/>
    <w:basedOn w:val="a0"/>
    <w:link w:val="14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5">
    <w:name w:val="Основной текст (15)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6">
    <w:name w:val="Основной текст (16)_"/>
    <w:basedOn w:val="a0"/>
    <w:link w:val="1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3Exact">
    <w:name w:val="Основной текст (1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75pt">
    <w:name w:val="Основной текст (2) + 7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"/>
    <w:rPr>
      <w:rFonts w:ascii="Arial" w:eastAsia="Arial" w:hAnsi="Arial" w:cs="Arial"/>
      <w:b w:val="0"/>
      <w:bCs w:val="0"/>
      <w:i/>
      <w:iCs/>
      <w:smallCaps w:val="0"/>
      <w:strike w:val="0"/>
      <w:spacing w:val="-30"/>
      <w:sz w:val="30"/>
      <w:szCs w:val="30"/>
      <w:u w:val="none"/>
    </w:rPr>
  </w:style>
  <w:style w:type="character" w:customStyle="1" w:styleId="1Exact0">
    <w:name w:val="Заголовок №1 Exact"/>
    <w:basedOn w:val="1Exact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3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28">
    <w:name w:val="Заголовок №2_"/>
    <w:basedOn w:val="a0"/>
    <w:link w:val="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Подпись к таблице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4pt">
    <w:name w:val="Основной текст (2) + 14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2pt">
    <w:name w:val="Основной текст (4) + 12 pt;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64pt">
    <w:name w:val="Основной текст (16) + 4 pt;Не курсив"/>
    <w:basedOn w:val="1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a">
    <w:name w:val="Подпись к таблице (2)_"/>
    <w:basedOn w:val="a0"/>
    <w:link w:val="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5">
    <w:name w:val="Подпись к таблице (3)_"/>
    <w:basedOn w:val="a0"/>
    <w:link w:val="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Arial115pt">
    <w:name w:val="Основной текст (2) + Arial;11;5 pt"/>
    <w:basedOn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1">
    <w:name w:val="Подпись к таблице (4)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4pt0">
    <w:name w:val="Основной текст (2) + 14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">
    <w:name w:val="Основной текст (2) + Tahoma"/>
    <w:basedOn w:val="2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0">
    <w:name w:val="Основной текст (2) + Tahoma"/>
    <w:basedOn w:val="2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240" w:line="273" w:lineRule="exact"/>
      <w:ind w:hanging="114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36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240" w:line="221" w:lineRule="exact"/>
      <w:jc w:val="center"/>
    </w:pPr>
    <w:rPr>
      <w:rFonts w:ascii="Segoe UI" w:eastAsia="Segoe UI" w:hAnsi="Segoe UI" w:cs="Segoe UI"/>
      <w:i/>
      <w:iCs/>
      <w:sz w:val="17"/>
      <w:szCs w:val="17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Segoe UI" w:eastAsia="Segoe UI" w:hAnsi="Segoe UI" w:cs="Segoe UI"/>
      <w:i/>
      <w:iCs/>
      <w:sz w:val="20"/>
      <w:szCs w:val="20"/>
    </w:rPr>
  </w:style>
  <w:style w:type="paragraph" w:customStyle="1" w:styleId="a6">
    <w:name w:val="Подпись к картинке"/>
    <w:basedOn w:val="a"/>
    <w:link w:val="Exact"/>
    <w:pPr>
      <w:shd w:val="clear" w:color="auto" w:fill="FFFFFF"/>
      <w:spacing w:line="215" w:lineRule="exac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i/>
      <w:iCs/>
      <w:sz w:val="18"/>
      <w:szCs w:val="1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279" w:lineRule="exac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styleId="34">
    <w:name w:val="toc 3"/>
    <w:basedOn w:val="a"/>
    <w:link w:val="33"/>
    <w:autoRedefine/>
    <w:pPr>
      <w:shd w:val="clear" w:color="auto" w:fill="FFFFFF"/>
      <w:spacing w:before="420" w:line="37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z w:val="22"/>
      <w:szCs w:val="22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240" w:after="240" w:line="0" w:lineRule="atLeast"/>
      <w:ind w:hanging="210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273" w:lineRule="exact"/>
      <w:ind w:firstLine="740"/>
      <w:jc w:val="both"/>
    </w:pPr>
    <w:rPr>
      <w:rFonts w:ascii="Times New Roman" w:eastAsia="Times New Roman" w:hAnsi="Times New Roman" w:cs="Times New Roman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before="180" w:after="3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before="60" w:after="300" w:line="0" w:lineRule="atLeast"/>
      <w:jc w:val="center"/>
    </w:pPr>
    <w:rPr>
      <w:rFonts w:ascii="Times New Roman" w:eastAsia="Times New Roman" w:hAnsi="Times New Roman" w:cs="Times New Roman"/>
      <w:i/>
      <w:iCs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Arial" w:eastAsia="Arial" w:hAnsi="Arial" w:cs="Arial"/>
      <w:i/>
      <w:iCs/>
      <w:spacing w:val="-30"/>
      <w:sz w:val="30"/>
      <w:szCs w:val="30"/>
    </w:rPr>
  </w:style>
  <w:style w:type="paragraph" w:customStyle="1" w:styleId="29">
    <w:name w:val="Заголовок №2"/>
    <w:basedOn w:val="a"/>
    <w:link w:val="28"/>
    <w:pPr>
      <w:shd w:val="clear" w:color="auto" w:fill="FFFFFF"/>
      <w:spacing w:before="960" w:after="1020" w:line="0" w:lineRule="atLeast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b">
    <w:name w:val="Подпись к таблице (2)"/>
    <w:basedOn w:val="a"/>
    <w:link w:val="2a"/>
    <w:pPr>
      <w:shd w:val="clear" w:color="auto" w:fill="FFFFFF"/>
      <w:spacing w:line="279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36">
    <w:name w:val="Подпись к таблице (3)"/>
    <w:basedOn w:val="a"/>
    <w:link w:val="3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">
    <w:name w:val="Подпись к таблице (4)"/>
    <w:basedOn w:val="a"/>
    <w:link w:val="4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5248F5"/>
    <w:rPr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248F5"/>
    <w:rPr>
      <w:color w:val="000000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5248F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248F5"/>
    <w:rPr>
      <w:color w:val="000000"/>
    </w:rPr>
  </w:style>
  <w:style w:type="paragraph" w:styleId="af">
    <w:name w:val="footer"/>
    <w:basedOn w:val="a"/>
    <w:link w:val="af0"/>
    <w:uiPriority w:val="99"/>
    <w:unhideWhenUsed/>
    <w:rsid w:val="005248F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248F5"/>
    <w:rPr>
      <w:color w:val="000000"/>
    </w:rPr>
  </w:style>
  <w:style w:type="character" w:customStyle="1" w:styleId="110">
    <w:name w:val="Основной текст (11)_"/>
    <w:basedOn w:val="a0"/>
    <w:rsid w:val="00FE4DB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7">
    <w:name w:val="Заголовок №1_"/>
    <w:basedOn w:val="a0"/>
    <w:rsid w:val="00FE4DB2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character" w:customStyle="1" w:styleId="50">
    <w:name w:val="Основной текст (5)_"/>
    <w:basedOn w:val="a0"/>
    <w:rsid w:val="00FE4DB2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51">
    <w:name w:val="Основной текст (5) + Не курсив"/>
    <w:basedOn w:val="50"/>
    <w:rsid w:val="00FE4DB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1">
    <w:name w:val="List Paragraph"/>
    <w:basedOn w:val="a"/>
    <w:link w:val="af2"/>
    <w:uiPriority w:val="34"/>
    <w:qFormat/>
    <w:rsid w:val="00916702"/>
    <w:pPr>
      <w:ind w:left="720"/>
      <w:contextualSpacing/>
    </w:pPr>
  </w:style>
  <w:style w:type="character" w:customStyle="1" w:styleId="18">
    <w:name w:val="Основной текст (18)_"/>
    <w:basedOn w:val="a0"/>
    <w:link w:val="180"/>
    <w:rsid w:val="00F2090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F2090B"/>
    <w:pPr>
      <w:shd w:val="clear" w:color="auto" w:fill="FFFFFF"/>
      <w:spacing w:before="480" w:line="226" w:lineRule="exact"/>
      <w:jc w:val="center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13pt">
    <w:name w:val="Заголовок №1 + Интервал 3 pt"/>
    <w:basedOn w:val="a0"/>
    <w:rsid w:val="000255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70">
    <w:name w:val="Основной текст (7)_"/>
    <w:basedOn w:val="a0"/>
    <w:rsid w:val="0002559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ConsPlusNormal">
    <w:name w:val="ConsPlusNormal"/>
    <w:rsid w:val="00E67750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af2">
    <w:name w:val="Абзац списка Знак"/>
    <w:link w:val="af1"/>
    <w:uiPriority w:val="34"/>
    <w:locked/>
    <w:rsid w:val="00E67750"/>
    <w:rPr>
      <w:color w:val="000000"/>
    </w:rPr>
  </w:style>
  <w:style w:type="character" w:styleId="af3">
    <w:name w:val="annotation reference"/>
    <w:basedOn w:val="a0"/>
    <w:uiPriority w:val="99"/>
    <w:semiHidden/>
    <w:unhideWhenUsed/>
    <w:rsid w:val="001448C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1448CB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1448CB"/>
    <w:rPr>
      <w:color w:val="000000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448CB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1448CB"/>
    <w:rPr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920A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egoeUI9pt">
    <w:name w:val="Колонтитул + Segoe UI;9 pt;Курсив"/>
    <w:basedOn w:val="a4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Exact">
    <w:name w:val="Основной текст (5) Exact"/>
    <w:basedOn w:val="a0"/>
    <w:link w:val="5"/>
    <w:rPr>
      <w:rFonts w:ascii="Segoe UI" w:eastAsia="Segoe UI" w:hAnsi="Segoe UI" w:cs="Segoe UI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">
    <w:name w:val="Основной текст (7) Exact"/>
    <w:basedOn w:val="a0"/>
    <w:link w:val="7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SegoeUIExact">
    <w:name w:val="Основной текст (7) + Segoe UI;Курсив Exact"/>
    <w:basedOn w:val="7Exact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Pr>
      <w:rFonts w:ascii="Segoe UI" w:eastAsia="Segoe UI" w:hAnsi="Segoe UI" w:cs="Segoe UI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9Exact">
    <w:name w:val="Основной текст (9) Exact"/>
    <w:basedOn w:val="a0"/>
    <w:link w:val="9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3">
    <w:name w:val="Оглавление 3 Знак"/>
    <w:basedOn w:val="a0"/>
    <w:link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Exact">
    <w:name w:val="Основной текст (11) Exact"/>
    <w:basedOn w:val="a0"/>
    <w:link w:val="11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 + Не полужирный;Не курсив"/>
    <w:basedOn w:val="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 + 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4pt">
    <w:name w:val="Заголовок №3 + 1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 + Малые прописные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andara95pt">
    <w:name w:val="Основной текст (2) + Candara;9;5 pt"/>
    <w:basedOn w:val="2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14pt0">
    <w:name w:val="Основной текст (3) + 14 pt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4Exact">
    <w:name w:val="Основной текст (14) Exact"/>
    <w:basedOn w:val="a0"/>
    <w:link w:val="14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5">
    <w:name w:val="Основной текст (15)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6">
    <w:name w:val="Основной текст (16)_"/>
    <w:basedOn w:val="a0"/>
    <w:link w:val="1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3Exact">
    <w:name w:val="Основной текст (1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75pt">
    <w:name w:val="Основной текст (2) + 7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"/>
    <w:rPr>
      <w:rFonts w:ascii="Arial" w:eastAsia="Arial" w:hAnsi="Arial" w:cs="Arial"/>
      <w:b w:val="0"/>
      <w:bCs w:val="0"/>
      <w:i/>
      <w:iCs/>
      <w:smallCaps w:val="0"/>
      <w:strike w:val="0"/>
      <w:spacing w:val="-30"/>
      <w:sz w:val="30"/>
      <w:szCs w:val="30"/>
      <w:u w:val="none"/>
    </w:rPr>
  </w:style>
  <w:style w:type="character" w:customStyle="1" w:styleId="1Exact0">
    <w:name w:val="Заголовок №1 Exact"/>
    <w:basedOn w:val="1Exact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3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28">
    <w:name w:val="Заголовок №2_"/>
    <w:basedOn w:val="a0"/>
    <w:link w:val="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Подпись к таблице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4pt">
    <w:name w:val="Основной текст (2) + 14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2pt">
    <w:name w:val="Основной текст (4) + 12 pt;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64pt">
    <w:name w:val="Основной текст (16) + 4 pt;Не курсив"/>
    <w:basedOn w:val="1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a">
    <w:name w:val="Подпись к таблице (2)_"/>
    <w:basedOn w:val="a0"/>
    <w:link w:val="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5">
    <w:name w:val="Подпись к таблице (3)_"/>
    <w:basedOn w:val="a0"/>
    <w:link w:val="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Arial115pt">
    <w:name w:val="Основной текст (2) + Arial;11;5 pt"/>
    <w:basedOn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1">
    <w:name w:val="Подпись к таблице (4)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4pt0">
    <w:name w:val="Основной текст (2) + 14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">
    <w:name w:val="Основной текст (2) + Tahoma"/>
    <w:basedOn w:val="2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0">
    <w:name w:val="Основной текст (2) + Tahoma"/>
    <w:basedOn w:val="2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240" w:line="273" w:lineRule="exact"/>
      <w:ind w:hanging="114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36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240" w:line="221" w:lineRule="exact"/>
      <w:jc w:val="center"/>
    </w:pPr>
    <w:rPr>
      <w:rFonts w:ascii="Segoe UI" w:eastAsia="Segoe UI" w:hAnsi="Segoe UI" w:cs="Segoe UI"/>
      <w:i/>
      <w:iCs/>
      <w:sz w:val="17"/>
      <w:szCs w:val="17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Segoe UI" w:eastAsia="Segoe UI" w:hAnsi="Segoe UI" w:cs="Segoe UI"/>
      <w:i/>
      <w:iCs/>
      <w:sz w:val="20"/>
      <w:szCs w:val="20"/>
    </w:rPr>
  </w:style>
  <w:style w:type="paragraph" w:customStyle="1" w:styleId="a6">
    <w:name w:val="Подпись к картинке"/>
    <w:basedOn w:val="a"/>
    <w:link w:val="Exact"/>
    <w:pPr>
      <w:shd w:val="clear" w:color="auto" w:fill="FFFFFF"/>
      <w:spacing w:line="215" w:lineRule="exac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i/>
      <w:iCs/>
      <w:sz w:val="18"/>
      <w:szCs w:val="1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279" w:lineRule="exac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styleId="34">
    <w:name w:val="toc 3"/>
    <w:basedOn w:val="a"/>
    <w:link w:val="33"/>
    <w:autoRedefine/>
    <w:pPr>
      <w:shd w:val="clear" w:color="auto" w:fill="FFFFFF"/>
      <w:spacing w:before="420" w:line="37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z w:val="22"/>
      <w:szCs w:val="22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240" w:after="240" w:line="0" w:lineRule="atLeast"/>
      <w:ind w:hanging="210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273" w:lineRule="exact"/>
      <w:ind w:firstLine="740"/>
      <w:jc w:val="both"/>
    </w:pPr>
    <w:rPr>
      <w:rFonts w:ascii="Times New Roman" w:eastAsia="Times New Roman" w:hAnsi="Times New Roman" w:cs="Times New Roman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before="180" w:after="3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before="60" w:after="300" w:line="0" w:lineRule="atLeast"/>
      <w:jc w:val="center"/>
    </w:pPr>
    <w:rPr>
      <w:rFonts w:ascii="Times New Roman" w:eastAsia="Times New Roman" w:hAnsi="Times New Roman" w:cs="Times New Roman"/>
      <w:i/>
      <w:iCs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Arial" w:eastAsia="Arial" w:hAnsi="Arial" w:cs="Arial"/>
      <w:i/>
      <w:iCs/>
      <w:spacing w:val="-30"/>
      <w:sz w:val="30"/>
      <w:szCs w:val="30"/>
    </w:rPr>
  </w:style>
  <w:style w:type="paragraph" w:customStyle="1" w:styleId="29">
    <w:name w:val="Заголовок №2"/>
    <w:basedOn w:val="a"/>
    <w:link w:val="28"/>
    <w:pPr>
      <w:shd w:val="clear" w:color="auto" w:fill="FFFFFF"/>
      <w:spacing w:before="960" w:after="1020" w:line="0" w:lineRule="atLeast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b">
    <w:name w:val="Подпись к таблице (2)"/>
    <w:basedOn w:val="a"/>
    <w:link w:val="2a"/>
    <w:pPr>
      <w:shd w:val="clear" w:color="auto" w:fill="FFFFFF"/>
      <w:spacing w:line="279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36">
    <w:name w:val="Подпись к таблице (3)"/>
    <w:basedOn w:val="a"/>
    <w:link w:val="3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">
    <w:name w:val="Подпись к таблице (4)"/>
    <w:basedOn w:val="a"/>
    <w:link w:val="4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5248F5"/>
    <w:rPr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248F5"/>
    <w:rPr>
      <w:color w:val="000000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5248F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248F5"/>
    <w:rPr>
      <w:color w:val="000000"/>
    </w:rPr>
  </w:style>
  <w:style w:type="paragraph" w:styleId="af">
    <w:name w:val="footer"/>
    <w:basedOn w:val="a"/>
    <w:link w:val="af0"/>
    <w:uiPriority w:val="99"/>
    <w:unhideWhenUsed/>
    <w:rsid w:val="005248F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248F5"/>
    <w:rPr>
      <w:color w:val="000000"/>
    </w:rPr>
  </w:style>
  <w:style w:type="character" w:customStyle="1" w:styleId="110">
    <w:name w:val="Основной текст (11)_"/>
    <w:basedOn w:val="a0"/>
    <w:rsid w:val="00FE4DB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7">
    <w:name w:val="Заголовок №1_"/>
    <w:basedOn w:val="a0"/>
    <w:rsid w:val="00FE4DB2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character" w:customStyle="1" w:styleId="50">
    <w:name w:val="Основной текст (5)_"/>
    <w:basedOn w:val="a0"/>
    <w:rsid w:val="00FE4DB2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51">
    <w:name w:val="Основной текст (5) + Не курсив"/>
    <w:basedOn w:val="50"/>
    <w:rsid w:val="00FE4DB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1">
    <w:name w:val="List Paragraph"/>
    <w:basedOn w:val="a"/>
    <w:link w:val="af2"/>
    <w:uiPriority w:val="34"/>
    <w:qFormat/>
    <w:rsid w:val="00916702"/>
    <w:pPr>
      <w:ind w:left="720"/>
      <w:contextualSpacing/>
    </w:pPr>
  </w:style>
  <w:style w:type="character" w:customStyle="1" w:styleId="18">
    <w:name w:val="Основной текст (18)_"/>
    <w:basedOn w:val="a0"/>
    <w:link w:val="180"/>
    <w:rsid w:val="00F2090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F2090B"/>
    <w:pPr>
      <w:shd w:val="clear" w:color="auto" w:fill="FFFFFF"/>
      <w:spacing w:before="480" w:line="226" w:lineRule="exact"/>
      <w:jc w:val="center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13pt">
    <w:name w:val="Заголовок №1 + Интервал 3 pt"/>
    <w:basedOn w:val="a0"/>
    <w:rsid w:val="000255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70">
    <w:name w:val="Основной текст (7)_"/>
    <w:basedOn w:val="a0"/>
    <w:rsid w:val="0002559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ConsPlusNormal">
    <w:name w:val="ConsPlusNormal"/>
    <w:rsid w:val="00E67750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af2">
    <w:name w:val="Абзац списка Знак"/>
    <w:link w:val="af1"/>
    <w:uiPriority w:val="34"/>
    <w:locked/>
    <w:rsid w:val="00E67750"/>
    <w:rPr>
      <w:color w:val="000000"/>
    </w:rPr>
  </w:style>
  <w:style w:type="character" w:styleId="af3">
    <w:name w:val="annotation reference"/>
    <w:basedOn w:val="a0"/>
    <w:uiPriority w:val="99"/>
    <w:semiHidden/>
    <w:unhideWhenUsed/>
    <w:rsid w:val="001448C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1448CB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1448CB"/>
    <w:rPr>
      <w:color w:val="000000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448CB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1448CB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file:///D:\content\act\bba0bfb1-06c7-4e50-a8d3-fe1045784bf1.htm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4270B49917709B08B0E4B38EBE750BB3E862DDE92C380790C01EFD097886486ED5C85EF2CBF20CDE754B1A2403AE90F7BT2HD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11051</Words>
  <Characters>62995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Рамазанова Лилия Гусманова</dc:creator>
  <cp:lastModifiedBy>Балчугова Вера Владимировна</cp:lastModifiedBy>
  <cp:revision>2</cp:revision>
  <dcterms:created xsi:type="dcterms:W3CDTF">2023-01-30T05:44:00Z</dcterms:created>
  <dcterms:modified xsi:type="dcterms:W3CDTF">2023-01-30T05:44:00Z</dcterms:modified>
</cp:coreProperties>
</file>