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B5" w:rsidRPr="002A4ADF" w:rsidRDefault="00BF7530" w:rsidP="00BF7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A4ADF">
        <w:rPr>
          <w:rFonts w:ascii="Times New Roman" w:hAnsi="Times New Roman" w:cs="Times New Roman"/>
          <w:bCs/>
          <w:sz w:val="20"/>
          <w:szCs w:val="20"/>
        </w:rPr>
        <w:t xml:space="preserve">Приложение </w:t>
      </w:r>
    </w:p>
    <w:p w:rsidR="007B0CB5" w:rsidRPr="002A4ADF" w:rsidRDefault="00BF7530" w:rsidP="007B0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A4ADF">
        <w:rPr>
          <w:rFonts w:ascii="Times New Roman" w:hAnsi="Times New Roman" w:cs="Times New Roman"/>
          <w:bCs/>
          <w:sz w:val="20"/>
          <w:szCs w:val="20"/>
        </w:rPr>
        <w:t>к постановлению</w:t>
      </w:r>
      <w:r w:rsidR="007B0CB5" w:rsidRPr="002A4AD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A4ADF">
        <w:rPr>
          <w:rFonts w:ascii="Times New Roman" w:hAnsi="Times New Roman" w:cs="Times New Roman"/>
          <w:bCs/>
          <w:sz w:val="20"/>
          <w:szCs w:val="20"/>
        </w:rPr>
        <w:t xml:space="preserve">администрации </w:t>
      </w:r>
    </w:p>
    <w:p w:rsidR="00BF7530" w:rsidRPr="002A4ADF" w:rsidRDefault="00BF7530" w:rsidP="007B0C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A4ADF">
        <w:rPr>
          <w:rFonts w:ascii="Times New Roman" w:hAnsi="Times New Roman" w:cs="Times New Roman"/>
          <w:bCs/>
          <w:sz w:val="20"/>
          <w:szCs w:val="20"/>
        </w:rPr>
        <w:t>города Покачи</w:t>
      </w:r>
    </w:p>
    <w:p w:rsidR="00BF7530" w:rsidRPr="002A4ADF" w:rsidRDefault="00220072" w:rsidP="00BF7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A4ADF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565EC0">
        <w:rPr>
          <w:rFonts w:ascii="Times New Roman" w:hAnsi="Times New Roman" w:cs="Times New Roman"/>
          <w:bCs/>
          <w:sz w:val="20"/>
          <w:szCs w:val="20"/>
        </w:rPr>
        <w:t xml:space="preserve">14.04.2022 </w:t>
      </w:r>
      <w:bookmarkStart w:id="0" w:name="_GoBack"/>
      <w:bookmarkEnd w:id="0"/>
      <w:r w:rsidR="00BF7530" w:rsidRPr="002A4ADF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565EC0">
        <w:rPr>
          <w:rFonts w:ascii="Times New Roman" w:hAnsi="Times New Roman" w:cs="Times New Roman"/>
          <w:bCs/>
          <w:sz w:val="20"/>
          <w:szCs w:val="20"/>
        </w:rPr>
        <w:t>398</w:t>
      </w:r>
    </w:p>
    <w:p w:rsidR="00004378" w:rsidRPr="002A4ADF" w:rsidRDefault="00004378" w:rsidP="0000437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04378" w:rsidRPr="00D452E2" w:rsidRDefault="00004378" w:rsidP="00A34221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 о Конкурсной комиссии</w:t>
      </w:r>
    </w:p>
    <w:p w:rsidR="00F6191C" w:rsidRPr="00D452E2" w:rsidRDefault="00004378" w:rsidP="00A34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E26DC6"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вопросам </w:t>
      </w:r>
      <w:r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</w:t>
      </w:r>
      <w:r w:rsidR="00E26DC6"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6191C" w:rsidRPr="00D452E2">
        <w:rPr>
          <w:rFonts w:ascii="Times New Roman" w:hAnsi="Times New Roman" w:cs="Times New Roman"/>
          <w:b/>
          <w:sz w:val="24"/>
          <w:szCs w:val="24"/>
        </w:rPr>
        <w:t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F6191C" w:rsidRPr="00D452E2">
        <w:rPr>
          <w:rFonts w:ascii="Times New Roman" w:hAnsi="Times New Roman" w:cs="Times New Roman"/>
          <w:b/>
          <w:bCs/>
          <w:sz w:val="24"/>
          <w:szCs w:val="24"/>
        </w:rPr>
        <w:t xml:space="preserve"> из бюджета города Покачи на финансовое обеспечение затрат, связанных с оказанием общественно полезных услуг в сфере культуры, спорта и молодежной политики </w:t>
      </w:r>
    </w:p>
    <w:p w:rsidR="008F49E3" w:rsidRDefault="008F49E3" w:rsidP="00A34221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333" w:rsidRPr="00D452E2" w:rsidRDefault="005D1333" w:rsidP="00A34221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378" w:rsidRPr="00D452E2" w:rsidRDefault="00004378" w:rsidP="00A34221">
      <w:pPr>
        <w:widowControl w:val="0"/>
        <w:tabs>
          <w:tab w:val="left" w:pos="1440"/>
          <w:tab w:val="left" w:pos="3261"/>
          <w:tab w:val="left" w:pos="3544"/>
          <w:tab w:val="left" w:pos="3686"/>
        </w:tabs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1. </w:t>
      </w:r>
      <w:r w:rsidRPr="00D45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4E0806" w:rsidRPr="00D452E2" w:rsidRDefault="00004378" w:rsidP="00A34221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452E2">
        <w:rPr>
          <w:rFonts w:ascii="Times New Roman" w:hAnsi="Times New Roman" w:cs="Times New Roman"/>
          <w:sz w:val="24"/>
          <w:szCs w:val="24"/>
        </w:rPr>
        <w:t>Конкурсная комиссия по</w:t>
      </w:r>
      <w:r w:rsidR="00E26DC6" w:rsidRPr="00D452E2">
        <w:rPr>
          <w:rFonts w:ascii="Times New Roman" w:hAnsi="Times New Roman" w:cs="Times New Roman"/>
          <w:sz w:val="24"/>
          <w:szCs w:val="24"/>
        </w:rPr>
        <w:t xml:space="preserve"> вопросам </w:t>
      </w:r>
      <w:r w:rsidRPr="00D452E2">
        <w:rPr>
          <w:rFonts w:ascii="Times New Roman" w:hAnsi="Times New Roman" w:cs="Times New Roman"/>
          <w:sz w:val="24"/>
          <w:szCs w:val="24"/>
        </w:rPr>
        <w:t>предоставлени</w:t>
      </w:r>
      <w:r w:rsidR="00E26DC6" w:rsidRPr="00D452E2">
        <w:rPr>
          <w:rFonts w:ascii="Times New Roman" w:hAnsi="Times New Roman" w:cs="Times New Roman"/>
          <w:sz w:val="24"/>
          <w:szCs w:val="24"/>
        </w:rPr>
        <w:t>я</w:t>
      </w:r>
      <w:r w:rsidRPr="00D452E2">
        <w:rPr>
          <w:rFonts w:ascii="Times New Roman" w:hAnsi="Times New Roman" w:cs="Times New Roman"/>
          <w:sz w:val="24"/>
          <w:szCs w:val="24"/>
        </w:rPr>
        <w:t xml:space="preserve"> </w:t>
      </w:r>
      <w:r w:rsidR="003D021D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города Покачи на финансовое обеспечение затрат, связанных с оказанием общественно полезных </w:t>
      </w:r>
      <w:r w:rsidR="00E01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в сфере культуры, спорта </w:t>
      </w:r>
      <w:r w:rsidR="003D021D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молодежной политики </w:t>
      </w:r>
      <w:r w:rsidRPr="00D452E2">
        <w:rPr>
          <w:rFonts w:ascii="Times New Roman" w:hAnsi="Times New Roman" w:cs="Times New Roman"/>
          <w:sz w:val="24"/>
          <w:szCs w:val="24"/>
        </w:rPr>
        <w:t>- коллегиальный орган, специально сформированный для оценки заявок и документов</w:t>
      </w:r>
      <w:r w:rsidR="004D0E0C" w:rsidRPr="00D452E2">
        <w:rPr>
          <w:rFonts w:ascii="Times New Roman" w:hAnsi="Times New Roman" w:cs="Times New Roman"/>
          <w:sz w:val="24"/>
          <w:szCs w:val="24"/>
        </w:rPr>
        <w:t xml:space="preserve"> </w:t>
      </w:r>
      <w:r w:rsidR="003D021D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лиц, индивидуальных предпринимателей, а</w:t>
      </w:r>
      <w:proofErr w:type="gramEnd"/>
      <w:r w:rsidR="003D021D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физических лиц - производителей товаров, работ, услуг </w:t>
      </w:r>
      <w:r w:rsidR="00A743C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Участники О</w:t>
      </w:r>
      <w:r w:rsidR="00585B94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тбора) </w:t>
      </w:r>
      <w:r w:rsidRPr="00D452E2">
        <w:rPr>
          <w:rFonts w:ascii="Times New Roman" w:hAnsi="Times New Roman" w:cs="Times New Roman"/>
          <w:sz w:val="24"/>
          <w:szCs w:val="24"/>
        </w:rPr>
        <w:t>на получение Субсиди</w:t>
      </w:r>
      <w:r w:rsidR="00BB21F0" w:rsidRPr="00D452E2">
        <w:rPr>
          <w:rFonts w:ascii="Times New Roman" w:hAnsi="Times New Roman" w:cs="Times New Roman"/>
          <w:sz w:val="24"/>
          <w:szCs w:val="24"/>
        </w:rPr>
        <w:t>и</w:t>
      </w:r>
      <w:r w:rsidRPr="00D452E2">
        <w:rPr>
          <w:rFonts w:ascii="Times New Roman" w:hAnsi="Times New Roman" w:cs="Times New Roman"/>
          <w:sz w:val="24"/>
          <w:szCs w:val="24"/>
        </w:rPr>
        <w:t>.</w:t>
      </w:r>
    </w:p>
    <w:p w:rsidR="0035175D" w:rsidRDefault="0035175D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C27" w:rsidRPr="0035175D" w:rsidRDefault="0035175D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2.</w:t>
      </w:r>
      <w:r w:rsidR="00D27C27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7C27" w:rsidRPr="00351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</w:t>
      </w:r>
    </w:p>
    <w:p w:rsidR="0035175D" w:rsidRPr="0035175D" w:rsidRDefault="0035175D" w:rsidP="003517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5175D">
        <w:rPr>
          <w:rFonts w:ascii="Times New Roman" w:hAnsi="Times New Roman" w:cs="Times New Roman"/>
          <w:sz w:val="24"/>
          <w:szCs w:val="24"/>
        </w:rPr>
        <w:t>Основные понятия, используемые в настоящем Положении:</w:t>
      </w:r>
    </w:p>
    <w:p w:rsidR="00550DE3" w:rsidRPr="00764702" w:rsidRDefault="00550DE3" w:rsidP="00550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702">
        <w:rPr>
          <w:rFonts w:ascii="Times New Roman" w:hAnsi="Times New Roman" w:cs="Times New Roman"/>
          <w:sz w:val="24"/>
          <w:szCs w:val="24"/>
        </w:rPr>
        <w:t xml:space="preserve">1) </w:t>
      </w:r>
      <w:r w:rsidRPr="00003B7C">
        <w:rPr>
          <w:rFonts w:ascii="Times New Roman" w:hAnsi="Times New Roman" w:cs="Times New Roman"/>
          <w:sz w:val="24"/>
          <w:szCs w:val="24"/>
        </w:rPr>
        <w:t>юридически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03B7C">
        <w:rPr>
          <w:rFonts w:ascii="Times New Roman" w:hAnsi="Times New Roman" w:cs="Times New Roman"/>
          <w:sz w:val="24"/>
          <w:szCs w:val="24"/>
        </w:rPr>
        <w:t xml:space="preserve"> лица, 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03B7C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03B7C">
        <w:rPr>
          <w:rFonts w:ascii="Times New Roman" w:hAnsi="Times New Roman" w:cs="Times New Roman"/>
          <w:sz w:val="24"/>
          <w:szCs w:val="24"/>
        </w:rPr>
        <w:t>, а также физически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03B7C">
        <w:rPr>
          <w:rFonts w:ascii="Times New Roman" w:hAnsi="Times New Roman" w:cs="Times New Roman"/>
          <w:sz w:val="24"/>
          <w:szCs w:val="24"/>
        </w:rPr>
        <w:t xml:space="preserve"> лица - производител</w:t>
      </w:r>
      <w:r>
        <w:rPr>
          <w:rFonts w:ascii="Times New Roman" w:hAnsi="Times New Roman" w:cs="Times New Roman"/>
          <w:sz w:val="24"/>
          <w:szCs w:val="24"/>
        </w:rPr>
        <w:t>и товаров, работ, услуг</w:t>
      </w:r>
      <w:r w:rsidRPr="00764702">
        <w:rPr>
          <w:rFonts w:ascii="Times New Roman" w:hAnsi="Times New Roman" w:cs="Times New Roman"/>
          <w:sz w:val="24"/>
          <w:szCs w:val="24"/>
        </w:rPr>
        <w:t>;</w:t>
      </w:r>
    </w:p>
    <w:p w:rsidR="009E2A26" w:rsidRPr="00D452E2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2E2">
        <w:rPr>
          <w:rFonts w:ascii="Times New Roman" w:hAnsi="Times New Roman" w:cs="Times New Roman"/>
          <w:sz w:val="24"/>
          <w:szCs w:val="24"/>
        </w:rPr>
        <w:t>2) порядок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города Покачи на финансовое обеспечение затрат, связанных с оказанием общественно полезных услуг в сфере культуры, спорта и молодежной политики – документ, утвержденный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м администрации города Покачи, определяющий </w:t>
      </w:r>
      <w:r w:rsidRPr="00764702">
        <w:rPr>
          <w:rFonts w:ascii="Times New Roman" w:hAnsi="Times New Roman" w:cs="Times New Roman"/>
          <w:sz w:val="24"/>
          <w:szCs w:val="24"/>
        </w:rPr>
        <w:t xml:space="preserve">общие положения, </w:t>
      </w:r>
      <w:r>
        <w:rPr>
          <w:rFonts w:ascii="Times New Roman" w:hAnsi="Times New Roman" w:cs="Times New Roman"/>
          <w:sz w:val="24"/>
          <w:szCs w:val="24"/>
        </w:rPr>
        <w:t>требования к участникам Отбора, кр</w:t>
      </w:r>
      <w:r w:rsidRPr="00764702">
        <w:rPr>
          <w:rFonts w:ascii="Times New Roman" w:hAnsi="Times New Roman" w:cs="Times New Roman"/>
          <w:sz w:val="24"/>
          <w:szCs w:val="24"/>
        </w:rPr>
        <w:t>итерии</w:t>
      </w:r>
      <w:r>
        <w:rPr>
          <w:rFonts w:ascii="Times New Roman" w:hAnsi="Times New Roman" w:cs="Times New Roman"/>
          <w:sz w:val="24"/>
          <w:szCs w:val="24"/>
        </w:rPr>
        <w:t xml:space="preserve"> Отбора получателей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764702">
        <w:rPr>
          <w:rFonts w:ascii="Times New Roman" w:hAnsi="Times New Roman" w:cs="Times New Roman"/>
          <w:sz w:val="24"/>
          <w:szCs w:val="24"/>
        </w:rPr>
        <w:t xml:space="preserve">, </w:t>
      </w:r>
      <w:r w:rsidRPr="00A0395B">
        <w:rPr>
          <w:rFonts w:ascii="Times New Roman" w:hAnsi="Times New Roman" w:cs="Times New Roman"/>
          <w:sz w:val="24"/>
          <w:szCs w:val="24"/>
        </w:rPr>
        <w:t xml:space="preserve">порядок ее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предоставления, </w:t>
      </w:r>
      <w:r w:rsidRPr="00764702">
        <w:rPr>
          <w:rFonts w:ascii="Times New Roman" w:hAnsi="Times New Roman" w:cs="Times New Roman"/>
          <w:sz w:val="24"/>
          <w:szCs w:val="24"/>
        </w:rPr>
        <w:t xml:space="preserve">требования к отчетности, осуществление </w:t>
      </w:r>
      <w:proofErr w:type="gramStart"/>
      <w:r w:rsidRPr="0076470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64702">
        <w:rPr>
          <w:rFonts w:ascii="Times New Roman" w:hAnsi="Times New Roman" w:cs="Times New Roman"/>
          <w:sz w:val="24"/>
          <w:szCs w:val="24"/>
        </w:rPr>
        <w:t xml:space="preserve"> соблюдением условий,</w:t>
      </w:r>
      <w:r>
        <w:rPr>
          <w:rFonts w:ascii="Times New Roman" w:hAnsi="Times New Roman" w:cs="Times New Roman"/>
          <w:sz w:val="24"/>
          <w:szCs w:val="24"/>
        </w:rPr>
        <w:t xml:space="preserve"> целей и порядка предоставления</w:t>
      </w:r>
      <w:r w:rsidRPr="00764702">
        <w:rPr>
          <w:rFonts w:ascii="Times New Roman" w:hAnsi="Times New Roman" w:cs="Times New Roman"/>
          <w:sz w:val="24"/>
          <w:szCs w:val="24"/>
        </w:rPr>
        <w:t>, ответственность за их нарушение, причины в</w:t>
      </w:r>
      <w:r>
        <w:rPr>
          <w:rFonts w:ascii="Times New Roman" w:hAnsi="Times New Roman" w:cs="Times New Roman"/>
          <w:sz w:val="24"/>
          <w:szCs w:val="24"/>
        </w:rPr>
        <w:t>озврата субсидии (далее – Порядок)</w:t>
      </w:r>
      <w:r w:rsidRPr="00D452E2">
        <w:rPr>
          <w:rFonts w:ascii="Times New Roman" w:hAnsi="Times New Roman" w:cs="Times New Roman"/>
          <w:sz w:val="24"/>
          <w:szCs w:val="24"/>
        </w:rPr>
        <w:t>;</w:t>
      </w:r>
    </w:p>
    <w:p w:rsidR="009E2A26" w:rsidRPr="00D452E2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hAnsi="Times New Roman" w:cs="Times New Roman"/>
          <w:sz w:val="24"/>
          <w:szCs w:val="24"/>
        </w:rPr>
        <w:t xml:space="preserve">3) </w:t>
      </w:r>
      <w:r w:rsidRPr="00764702">
        <w:rPr>
          <w:rFonts w:ascii="Times New Roman" w:hAnsi="Times New Roman" w:cs="Times New Roman"/>
          <w:sz w:val="24"/>
          <w:szCs w:val="24"/>
        </w:rPr>
        <w:t>субсидия - бюджетные средства, предоставляемые из местного бюджета Покачи на финансовое обеспечение затрат, связанных с оказанием общественно полезных услуг в сфере культуры, спорта и молодежной политики в соответствии с Порядком (далее – Субсидия)</w:t>
      </w:r>
      <w:r w:rsidRPr="00D452E2">
        <w:rPr>
          <w:rFonts w:ascii="Times New Roman" w:hAnsi="Times New Roman" w:cs="Times New Roman"/>
          <w:sz w:val="24"/>
          <w:szCs w:val="24"/>
        </w:rPr>
        <w:t>;</w:t>
      </w:r>
    </w:p>
    <w:p w:rsidR="009E2A26" w:rsidRPr="00D452E2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764702">
        <w:rPr>
          <w:rFonts w:ascii="Times New Roman" w:hAnsi="Times New Roman" w:cs="Times New Roman"/>
          <w:sz w:val="24"/>
          <w:szCs w:val="24"/>
        </w:rPr>
        <w:t>конкурсный отбор – проведение о</w:t>
      </w:r>
      <w:r w:rsidRPr="00764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ценки заявок и документов Участников </w:t>
      </w:r>
      <w:r w:rsidR="003A1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</w:t>
      </w:r>
      <w:r w:rsidRPr="00764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Субсидии Комиссией, отбор и </w:t>
      </w:r>
      <w:r w:rsidRPr="001C53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рекомендаций о возможности</w:t>
      </w:r>
      <w:r w:rsidRPr="00764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(или не предоставления)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(далее – Отбор)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452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A26" w:rsidRPr="001106BC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452E2">
        <w:rPr>
          <w:rFonts w:ascii="Times New Roman" w:hAnsi="Times New Roman" w:cs="Times New Roman"/>
          <w:sz w:val="24"/>
          <w:szCs w:val="24"/>
        </w:rPr>
        <w:t xml:space="preserve">5) </w:t>
      </w:r>
      <w:r w:rsidRPr="001106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конкурсная комиссия </w:t>
      </w:r>
      <w:r w:rsidRPr="002A4AD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вопросам </w:t>
      </w:r>
      <w:r w:rsidRPr="002A4ADF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A4ADF">
        <w:rPr>
          <w:rFonts w:ascii="Times New Roman" w:hAnsi="Times New Roman" w:cs="Times New Roman"/>
          <w:sz w:val="24"/>
          <w:szCs w:val="24"/>
        </w:rPr>
        <w:t xml:space="preserve"> </w:t>
      </w:r>
      <w:r w:rsidRPr="003D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города Покачи на финансовое обеспечение затрат, связанных с оказанием общественно полезных услуг в сфере культуры, спорта и молодежной политики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106BC">
        <w:rPr>
          <w:rFonts w:ascii="Times New Roman" w:hAnsi="Times New Roman" w:cs="Times New Roman"/>
          <w:color w:val="000000" w:themeColor="text1"/>
          <w:sz w:val="24"/>
          <w:szCs w:val="24"/>
        </w:rPr>
        <w:t>коллегиальный орган, специально сформированный для оценки заявок и документов на получение субсидий (далее</w:t>
      </w:r>
      <w:proofErr w:type="gramEnd"/>
      <w:r w:rsidRPr="001106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gramStart"/>
      <w:r w:rsidRPr="001106BC">
        <w:rPr>
          <w:rFonts w:ascii="Times New Roman" w:hAnsi="Times New Roman" w:cs="Times New Roman"/>
          <w:color w:val="000000" w:themeColor="text1"/>
          <w:sz w:val="24"/>
          <w:szCs w:val="24"/>
        </w:rPr>
        <w:t>Комиссия);</w:t>
      </w:r>
      <w:proofErr w:type="gramEnd"/>
    </w:p>
    <w:p w:rsidR="009E2A26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764702">
        <w:rPr>
          <w:rFonts w:ascii="Times New Roman" w:hAnsi="Times New Roman" w:cs="Times New Roman"/>
          <w:sz w:val="24"/>
          <w:szCs w:val="24"/>
        </w:rPr>
        <w:t xml:space="preserve">получатель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64702">
        <w:rPr>
          <w:rFonts w:ascii="Times New Roman" w:hAnsi="Times New Roman" w:cs="Times New Roman"/>
          <w:sz w:val="24"/>
          <w:szCs w:val="24"/>
        </w:rPr>
        <w:t>убсидии –</w:t>
      </w:r>
      <w:r w:rsidRPr="0068092A">
        <w:t xml:space="preserve"> </w:t>
      </w:r>
      <w:r w:rsidRPr="0068092A">
        <w:rPr>
          <w:rFonts w:ascii="Times New Roman" w:hAnsi="Times New Roman" w:cs="Times New Roman"/>
          <w:sz w:val="24"/>
          <w:szCs w:val="24"/>
        </w:rPr>
        <w:t>юридические лица, индивидуальные предприниматели, а также физические лиц</w:t>
      </w:r>
      <w:r>
        <w:rPr>
          <w:rFonts w:ascii="Times New Roman" w:hAnsi="Times New Roman" w:cs="Times New Roman"/>
          <w:sz w:val="24"/>
          <w:szCs w:val="24"/>
        </w:rPr>
        <w:t xml:space="preserve">а - производители товаров, работ </w:t>
      </w:r>
      <w:r w:rsidRPr="00764702">
        <w:rPr>
          <w:rFonts w:ascii="Times New Roman" w:hAnsi="Times New Roman" w:cs="Times New Roman"/>
          <w:sz w:val="24"/>
          <w:szCs w:val="24"/>
        </w:rPr>
        <w:t>участвовавш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764702">
        <w:rPr>
          <w:rFonts w:ascii="Times New Roman" w:hAnsi="Times New Roman" w:cs="Times New Roman"/>
          <w:sz w:val="24"/>
          <w:szCs w:val="24"/>
        </w:rPr>
        <w:t xml:space="preserve"> в конкурсном отборе и ставш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764702">
        <w:rPr>
          <w:rFonts w:ascii="Times New Roman" w:hAnsi="Times New Roman" w:cs="Times New Roman"/>
          <w:sz w:val="24"/>
          <w:szCs w:val="24"/>
        </w:rPr>
        <w:t xml:space="preserve"> его победителем (далее – Получатель); </w:t>
      </w:r>
    </w:p>
    <w:p w:rsidR="009E2A26" w:rsidRPr="00764702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764702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64702">
        <w:rPr>
          <w:rFonts w:ascii="Times New Roman" w:hAnsi="Times New Roman" w:cs="Times New Roman"/>
          <w:sz w:val="24"/>
          <w:szCs w:val="24"/>
        </w:rPr>
        <w:t>убсидии - документ, заключаемый администрацией города Покачи и Получателем, по</w:t>
      </w:r>
      <w:r>
        <w:rPr>
          <w:rFonts w:ascii="Times New Roman" w:hAnsi="Times New Roman" w:cs="Times New Roman"/>
          <w:sz w:val="24"/>
          <w:szCs w:val="24"/>
        </w:rPr>
        <w:t xml:space="preserve"> результатам Отбора, проводимого Комиссией </w:t>
      </w:r>
      <w:r w:rsidRPr="00764702">
        <w:rPr>
          <w:rFonts w:ascii="Times New Roman" w:hAnsi="Times New Roman" w:cs="Times New Roman"/>
          <w:sz w:val="24"/>
          <w:szCs w:val="24"/>
        </w:rPr>
        <w:t xml:space="preserve">для </w:t>
      </w:r>
      <w:r w:rsidRPr="00764702">
        <w:rPr>
          <w:rFonts w:ascii="Times New Roman" w:hAnsi="Times New Roman" w:cs="Times New Roman"/>
          <w:sz w:val="24"/>
          <w:szCs w:val="24"/>
        </w:rPr>
        <w:lastRenderedPageBreak/>
        <w:t>выявления и поддержки лучших программ (проектов)</w:t>
      </w:r>
      <w:r>
        <w:rPr>
          <w:rFonts w:ascii="Times New Roman" w:hAnsi="Times New Roman" w:cs="Times New Roman"/>
          <w:sz w:val="24"/>
          <w:szCs w:val="24"/>
        </w:rPr>
        <w:t xml:space="preserve"> Участников Отбора</w:t>
      </w:r>
      <w:r w:rsidRPr="00764702">
        <w:rPr>
          <w:rFonts w:ascii="Times New Roman" w:hAnsi="Times New Roman" w:cs="Times New Roman"/>
          <w:sz w:val="24"/>
          <w:szCs w:val="24"/>
        </w:rPr>
        <w:t>, соответствующий типовой форме, установленной приказом комитета финансов администрации города Покачи и регламентирующий отношения по предоставлению субсидии (далее – Соглашение);</w:t>
      </w:r>
    </w:p>
    <w:p w:rsidR="009E2A26" w:rsidRPr="00DA4719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DA4719">
        <w:rPr>
          <w:rFonts w:ascii="Times New Roman" w:hAnsi="Times New Roman" w:cs="Times New Roman"/>
          <w:sz w:val="24"/>
          <w:szCs w:val="24"/>
        </w:rPr>
        <w:t>уполномоченный орган - управление культуры, спорта и молодежной политик</w:t>
      </w:r>
      <w:r>
        <w:rPr>
          <w:rFonts w:ascii="Times New Roman" w:hAnsi="Times New Roman" w:cs="Times New Roman"/>
          <w:sz w:val="24"/>
          <w:szCs w:val="24"/>
        </w:rPr>
        <w:t xml:space="preserve">и администрации города Покачи, </w:t>
      </w:r>
      <w:r w:rsidRPr="00DA4719">
        <w:rPr>
          <w:rFonts w:ascii="Times New Roman" w:hAnsi="Times New Roman" w:cs="Times New Roman"/>
          <w:sz w:val="24"/>
          <w:szCs w:val="24"/>
        </w:rPr>
        <w:t xml:space="preserve">обеспечивающее подготовку и проведение Отбора для заключения Соглашения о предоставлении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A4719">
        <w:rPr>
          <w:rFonts w:ascii="Times New Roman" w:hAnsi="Times New Roman" w:cs="Times New Roman"/>
          <w:sz w:val="24"/>
          <w:szCs w:val="24"/>
        </w:rPr>
        <w:t xml:space="preserve">убсидии, </w:t>
      </w:r>
      <w:r w:rsidRPr="00DA4719">
        <w:rPr>
          <w:rStyle w:val="blk"/>
          <w:rFonts w:ascii="Times New Roman" w:hAnsi="Times New Roman" w:cs="Times New Roman"/>
          <w:sz w:val="24"/>
          <w:szCs w:val="24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DA4719">
        <w:rPr>
          <w:rStyle w:val="blk"/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DA4719">
        <w:rPr>
          <w:rStyle w:val="blk"/>
          <w:rFonts w:ascii="Times New Roman" w:hAnsi="Times New Roman" w:cs="Times New Roman"/>
          <w:sz w:val="24"/>
          <w:szCs w:val="24"/>
        </w:rPr>
        <w:t>оответствии с утвержденными бюджетными ассигнованиями и лимитами бюджетных обязательств</w:t>
      </w:r>
      <w:r w:rsidRPr="00DA4719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орган);</w:t>
      </w:r>
    </w:p>
    <w:p w:rsidR="009E2A26" w:rsidRPr="00DA4719" w:rsidRDefault="009E2A26" w:rsidP="009E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719">
        <w:rPr>
          <w:rFonts w:ascii="Times New Roman" w:hAnsi="Times New Roman" w:cs="Times New Roman"/>
          <w:sz w:val="24"/>
          <w:szCs w:val="24"/>
        </w:rPr>
        <w:t>9) программа (проект) - комплекс взаимосвязанных мероприятий, направленных на оказание услуг в сфере культуры, спорта и молод</w:t>
      </w:r>
      <w:r>
        <w:rPr>
          <w:rFonts w:ascii="Times New Roman" w:hAnsi="Times New Roman" w:cs="Times New Roman"/>
          <w:sz w:val="24"/>
          <w:szCs w:val="24"/>
        </w:rPr>
        <w:t>ежной политики (далее - Проект).</w:t>
      </w:r>
    </w:p>
    <w:p w:rsidR="003D021D" w:rsidRDefault="003D021D" w:rsidP="00A3422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5175D" w:rsidRDefault="0035175D" w:rsidP="00A3422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Статья 3. </w:t>
      </w:r>
      <w:r w:rsidRPr="0035175D">
        <w:rPr>
          <w:rFonts w:ascii="Times New Roman" w:hAnsi="Times New Roman" w:cs="Times New Roman"/>
          <w:b/>
        </w:rPr>
        <w:t>Задачи и функции комиссии</w:t>
      </w:r>
    </w:p>
    <w:p w:rsidR="0035175D" w:rsidRPr="00D452E2" w:rsidRDefault="0035175D" w:rsidP="0035175D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Задачей Комиссии является осуществление оценки заявок и документов Участников </w:t>
      </w:r>
      <w:r w:rsidRPr="008E63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32C16">
        <w:rPr>
          <w:rFonts w:ascii="Times New Roman" w:eastAsia="Times New Roman" w:hAnsi="Times New Roman" w:cs="Times New Roman"/>
          <w:sz w:val="24"/>
          <w:szCs w:val="24"/>
          <w:lang w:eastAsia="ru-RU"/>
        </w:rPr>
        <w:t>тбора</w:t>
      </w:r>
      <w:r w:rsidRPr="003B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С</w:t>
      </w:r>
      <w:r w:rsidRPr="00A91F90">
        <w:rPr>
          <w:rFonts w:ascii="Times New Roman" w:eastAsia="Times New Roman" w:hAnsi="Times New Roman" w:cs="Times New Roman"/>
          <w:sz w:val="24"/>
          <w:szCs w:val="24"/>
          <w:lang w:eastAsia="ru-RU"/>
        </w:rPr>
        <w:t>убсидии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отбора и выдачи рекомендаций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города Покачи 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возможности предоставления</w:t>
      </w:r>
      <w:r w:rsidRPr="00A27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не предоставлени</w:t>
      </w:r>
      <w:r w:rsidRPr="00A91F9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Получателю Субсидии согласно Порядку, утвержденному постановлением администрации города Покачи.</w:t>
      </w:r>
    </w:p>
    <w:p w:rsidR="0035175D" w:rsidRDefault="00550DE3" w:rsidP="00E01EF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Комиссия осуществляет функции в соответствии с Порядком, утвержденным постановлением администрации города Покачи.</w:t>
      </w:r>
    </w:p>
    <w:p w:rsidR="00550DE3" w:rsidRDefault="00550DE3" w:rsidP="00E01EF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04378" w:rsidRPr="00D452E2" w:rsidRDefault="00663748" w:rsidP="00E01EF2">
      <w:pPr>
        <w:pStyle w:val="ConsPlusNormal"/>
        <w:ind w:firstLine="709"/>
        <w:jc w:val="both"/>
        <w:rPr>
          <w:rFonts w:ascii="Times New Roman" w:hAnsi="Times New Roman" w:cs="Times New Roman"/>
          <w:b/>
        </w:rPr>
      </w:pPr>
      <w:r w:rsidRPr="0087486B">
        <w:rPr>
          <w:rFonts w:ascii="Times New Roman" w:hAnsi="Times New Roman" w:cs="Times New Roman"/>
        </w:rPr>
        <w:t xml:space="preserve">Статья </w:t>
      </w:r>
      <w:r w:rsidR="0035175D">
        <w:rPr>
          <w:rFonts w:ascii="Times New Roman" w:hAnsi="Times New Roman" w:cs="Times New Roman"/>
        </w:rPr>
        <w:t>4</w:t>
      </w:r>
      <w:r w:rsidRPr="0087486B">
        <w:rPr>
          <w:rFonts w:ascii="Times New Roman" w:hAnsi="Times New Roman" w:cs="Times New Roman"/>
        </w:rPr>
        <w:t xml:space="preserve">. </w:t>
      </w:r>
      <w:r w:rsidR="00004378" w:rsidRPr="00D452E2">
        <w:rPr>
          <w:rFonts w:ascii="Times New Roman" w:hAnsi="Times New Roman" w:cs="Times New Roman"/>
          <w:b/>
        </w:rPr>
        <w:t>Порядок деятельности Комиссии</w:t>
      </w:r>
    </w:p>
    <w:p w:rsidR="00BB21F0" w:rsidRPr="00D452E2" w:rsidRDefault="00BB21F0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3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состав </w:t>
      </w:r>
      <w:r w:rsidR="00B62E9C" w:rsidRPr="004A0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</w:t>
      </w:r>
      <w:r w:rsidRPr="008E639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="00B62E9C" w:rsidRPr="008E639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E6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B62E9C" w:rsidRPr="008E63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города Покачи</w:t>
      </w:r>
      <w:r w:rsidRPr="00A91F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378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B21F0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 w:rsidR="00BB21F0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B21F0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BB21F0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секретарь, члены</w:t>
      </w:r>
      <w:r w:rsidR="00BB21F0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омиссии. </w:t>
      </w:r>
      <w:r w:rsidR="00E26DC6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членов Комиссии – 8 человек, из них с правом решающего голоса – 7 человек. </w:t>
      </w:r>
    </w:p>
    <w:p w:rsidR="00004378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378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Формой работы Комиссии является её заседание.</w:t>
      </w:r>
    </w:p>
    <w:p w:rsidR="00004378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4378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Заседания Комиссии ведёт председатель Комиссии. В случае отсутствия председателя Комиссии</w:t>
      </w:r>
      <w:r w:rsidR="00E26DC6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4378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 по ведению заседания Комиссии осуществляет член Комиссии, уполномоченный председателем Комиссии.</w:t>
      </w:r>
    </w:p>
    <w:p w:rsidR="003C43B1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4378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Заседания Комиссии считаются правомочными, если на них присутствует более половины её членов.</w:t>
      </w:r>
    </w:p>
    <w:p w:rsidR="00C41359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43B1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41359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Основанием для отмены</w:t>
      </w:r>
      <w:r w:rsidR="003C43B1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Комиссии является отсутствие кворума. </w:t>
      </w:r>
    </w:p>
    <w:p w:rsidR="00004378" w:rsidRPr="00D452E2" w:rsidRDefault="00B62E9C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04378" w:rsidRPr="00D452E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отсутствия члена Комиссии по уважительной причине (отпуск, болезнь, командировка) его на заседании Комиссии представляет штатный заместитель либо работник, на которого возложено исполнение должностных обязанностей.</w:t>
      </w:r>
    </w:p>
    <w:p w:rsidR="00CD7BAB" w:rsidRPr="00A91F90" w:rsidRDefault="00B62E9C" w:rsidP="003A17FF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eastAsiaTheme="minorEastAsia" w:hAnsi="Times New Roman" w:cs="Times New Roman"/>
        </w:rPr>
      </w:pPr>
      <w:r w:rsidRPr="00D452E2">
        <w:rPr>
          <w:rFonts w:ascii="Times New Roman" w:hAnsi="Times New Roman" w:cs="Times New Roman"/>
        </w:rPr>
        <w:t>8</w:t>
      </w:r>
      <w:r w:rsidR="00004378" w:rsidRPr="00D452E2">
        <w:rPr>
          <w:rFonts w:ascii="Times New Roman" w:hAnsi="Times New Roman" w:cs="Times New Roman"/>
        </w:rPr>
        <w:t xml:space="preserve">. </w:t>
      </w:r>
      <w:ins w:id="1" w:author="Абдуразаков Жалаудин Зигидинович" w:date="2022-02-01T09:17:00Z">
        <w:r w:rsidR="003A17FF">
          <w:rPr>
            <w:rFonts w:ascii="Times New Roman" w:eastAsiaTheme="minorEastAsia" w:hAnsi="Times New Roman" w:cs="Times New Roman"/>
          </w:rPr>
          <w:t>П</w:t>
        </w:r>
      </w:ins>
      <w:r w:rsidR="00113F38" w:rsidRPr="00D452E2">
        <w:rPr>
          <w:rFonts w:ascii="Times New Roman" w:eastAsiaTheme="minorEastAsia" w:hAnsi="Times New Roman" w:cs="Times New Roman"/>
        </w:rPr>
        <w:t xml:space="preserve">осле определения </w:t>
      </w:r>
      <w:r w:rsidR="00F545EF" w:rsidRPr="00D452E2">
        <w:rPr>
          <w:rFonts w:ascii="Times New Roman" w:eastAsiaTheme="minorEastAsia" w:hAnsi="Times New Roman" w:cs="Times New Roman"/>
        </w:rPr>
        <w:t xml:space="preserve">Получателя </w:t>
      </w:r>
      <w:r w:rsidR="00113F38" w:rsidRPr="00D452E2">
        <w:rPr>
          <w:rFonts w:ascii="Times New Roman" w:eastAsiaTheme="minorEastAsia" w:hAnsi="Times New Roman" w:cs="Times New Roman"/>
        </w:rPr>
        <w:t xml:space="preserve">Комиссия принимает решение, </w:t>
      </w:r>
      <w:r w:rsidR="007C2CB0">
        <w:rPr>
          <w:rFonts w:ascii="Times New Roman" w:eastAsiaTheme="minorEastAsia" w:hAnsi="Times New Roman" w:cs="Times New Roman"/>
        </w:rPr>
        <w:t xml:space="preserve">в сроки установленные Порядком, </w:t>
      </w:r>
      <w:r w:rsidR="00113F38" w:rsidRPr="00D452E2">
        <w:rPr>
          <w:rFonts w:ascii="Times New Roman" w:eastAsiaTheme="minorEastAsia" w:hAnsi="Times New Roman" w:cs="Times New Roman"/>
        </w:rPr>
        <w:t>которое оформляе</w:t>
      </w:r>
      <w:r w:rsidR="00004378" w:rsidRPr="00D452E2">
        <w:rPr>
          <w:rFonts w:ascii="Times New Roman" w:eastAsiaTheme="minorEastAsia" w:hAnsi="Times New Roman" w:cs="Times New Roman"/>
        </w:rPr>
        <w:t>тся протоколом</w:t>
      </w:r>
      <w:r w:rsidR="00113F38" w:rsidRPr="00D452E2">
        <w:rPr>
          <w:rFonts w:ascii="Times New Roman" w:eastAsiaTheme="minorEastAsia" w:hAnsi="Times New Roman" w:cs="Times New Roman"/>
        </w:rPr>
        <w:t>. Протокол</w:t>
      </w:r>
      <w:r w:rsidR="00CD7BAB" w:rsidRPr="00A27F1A">
        <w:rPr>
          <w:rFonts w:ascii="Times New Roman" w:eastAsiaTheme="minorEastAsia" w:hAnsi="Times New Roman" w:cs="Times New Roman"/>
        </w:rPr>
        <w:t xml:space="preserve"> подписывается председателем Комиссии, присутствующими на заседании членами Комиссии.</w:t>
      </w:r>
    </w:p>
    <w:p w:rsidR="00113F38" w:rsidRPr="00D452E2" w:rsidRDefault="003A17FF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D27C27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протоколе</w:t>
      </w:r>
      <w:r w:rsidR="000039A0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13F38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отражаются рекомендации:</w:t>
      </w:r>
    </w:p>
    <w:p w:rsidR="00CD7BAB" w:rsidRPr="00D452E2" w:rsidRDefault="00113F38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главе города Покачи</w:t>
      </w: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</w:t>
      </w:r>
      <w:r w:rsidR="002F0152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ить</w:t>
      </w: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E0806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(не предоставить)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56659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Участнику </w:t>
      </w:r>
      <w:r w:rsidR="004E0806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Отбора</w:t>
      </w: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Субсиди</w:t>
      </w:r>
      <w:r w:rsidR="002F0152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:rsidR="002F0152" w:rsidRPr="00D452E2" w:rsidRDefault="00CD7BAB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="00113F38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Уполномоченному органу</w:t>
      </w:r>
      <w:r w:rsidR="002F0152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CD7BAB" w:rsidRPr="00E317ED" w:rsidRDefault="007C05CE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</w:t>
      </w:r>
      <w:r w:rsidR="002F0152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7BAB" w:rsidRPr="00D452E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уведомить заявителей о принятом решении в сроки, установленные Порядком;</w:t>
      </w:r>
    </w:p>
    <w:p w:rsidR="00CD7BAB" w:rsidRPr="00E317ED" w:rsidRDefault="007C05CE" w:rsidP="00A34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</w:t>
      </w:r>
      <w:r w:rsidR="002F0152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подготовить проект постановления </w:t>
      </w:r>
      <w:r w:rsidR="009C4FD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администрации города Покачи 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выделении </w:t>
      </w:r>
      <w:r w:rsidR="008E3BE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Субсидии </w:t>
      </w:r>
      <w:r w:rsidR="009C4FD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Участнику </w:t>
      </w:r>
      <w:r w:rsidR="004E0806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Отбора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04378" w:rsidRPr="00A91F90" w:rsidRDefault="007C05CE" w:rsidP="003A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обеспечить заключение </w:t>
      </w:r>
      <w:r w:rsidR="002F0152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оглашения между администрацией города Покачи и </w:t>
      </w:r>
      <w:r w:rsidR="009C4FD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Получателем</w:t>
      </w:r>
      <w:r w:rsidR="00CD7BAB" w:rsidRPr="00E31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25CC0" w:rsidRPr="007C2CB0" w:rsidRDefault="00C25CC0" w:rsidP="00D452E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C25CC0" w:rsidRPr="007C2CB0" w:rsidSect="002B73E6">
      <w:headerReference w:type="default" r:id="rId9"/>
      <w:pgSz w:w="11909" w:h="16834"/>
      <w:pgMar w:top="284" w:right="567" w:bottom="1134" w:left="1701" w:header="0" w:footer="0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4F" w:rsidRDefault="0078714F" w:rsidP="00BB21F0">
      <w:pPr>
        <w:spacing w:after="0" w:line="240" w:lineRule="auto"/>
      </w:pPr>
      <w:r>
        <w:separator/>
      </w:r>
    </w:p>
  </w:endnote>
  <w:endnote w:type="continuationSeparator" w:id="0">
    <w:p w:rsidR="0078714F" w:rsidRDefault="0078714F" w:rsidP="00BB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4F" w:rsidRDefault="0078714F" w:rsidP="00BB21F0">
      <w:pPr>
        <w:spacing w:after="0" w:line="240" w:lineRule="auto"/>
      </w:pPr>
      <w:r>
        <w:separator/>
      </w:r>
    </w:p>
  </w:footnote>
  <w:footnote w:type="continuationSeparator" w:id="0">
    <w:p w:rsidR="0078714F" w:rsidRDefault="0078714F" w:rsidP="00BB2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203115"/>
      <w:docPartObj>
        <w:docPartGallery w:val="Page Numbers (Top of Page)"/>
        <w:docPartUnique/>
      </w:docPartObj>
    </w:sdtPr>
    <w:sdtEndPr/>
    <w:sdtContent>
      <w:p w:rsidR="00E2769F" w:rsidRDefault="00E2769F">
        <w:pPr>
          <w:pStyle w:val="a8"/>
          <w:jc w:val="center"/>
        </w:pPr>
      </w:p>
      <w:p w:rsidR="00E2769F" w:rsidRDefault="00E2769F">
        <w:pPr>
          <w:pStyle w:val="a8"/>
          <w:jc w:val="center"/>
        </w:pPr>
        <w:r w:rsidRPr="002B73E6">
          <w:rPr>
            <w:rFonts w:ascii="Times New Roman" w:hAnsi="Times New Roman" w:cs="Times New Roman"/>
          </w:rPr>
          <w:fldChar w:fldCharType="begin"/>
        </w:r>
        <w:r w:rsidRPr="002B73E6">
          <w:rPr>
            <w:rFonts w:ascii="Times New Roman" w:hAnsi="Times New Roman" w:cs="Times New Roman"/>
          </w:rPr>
          <w:instrText>PAGE   \* MERGEFORMAT</w:instrText>
        </w:r>
        <w:r w:rsidRPr="002B73E6">
          <w:rPr>
            <w:rFonts w:ascii="Times New Roman" w:hAnsi="Times New Roman" w:cs="Times New Roman"/>
          </w:rPr>
          <w:fldChar w:fldCharType="separate"/>
        </w:r>
        <w:r w:rsidR="00565EC0">
          <w:rPr>
            <w:rFonts w:ascii="Times New Roman" w:hAnsi="Times New Roman" w:cs="Times New Roman"/>
            <w:noProof/>
          </w:rPr>
          <w:t>3</w:t>
        </w:r>
        <w:r w:rsidRPr="002B73E6">
          <w:rPr>
            <w:rFonts w:ascii="Times New Roman" w:hAnsi="Times New Roman" w:cs="Times New Roman"/>
          </w:rPr>
          <w:fldChar w:fldCharType="end"/>
        </w:r>
      </w:p>
    </w:sdtContent>
  </w:sdt>
  <w:p w:rsidR="00E2769F" w:rsidRDefault="00E2769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F4C39"/>
    <w:multiLevelType w:val="hybridMultilevel"/>
    <w:tmpl w:val="E36AF974"/>
    <w:lvl w:ilvl="0" w:tplc="9320DFD0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D64D0D"/>
    <w:multiLevelType w:val="hybridMultilevel"/>
    <w:tmpl w:val="084E074C"/>
    <w:lvl w:ilvl="0" w:tplc="8D8A53A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C041675"/>
    <w:multiLevelType w:val="hybridMultilevel"/>
    <w:tmpl w:val="996439B8"/>
    <w:lvl w:ilvl="0" w:tplc="0AA8403C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BA0D8A"/>
    <w:multiLevelType w:val="hybridMultilevel"/>
    <w:tmpl w:val="7AEE993E"/>
    <w:lvl w:ilvl="0" w:tplc="4326685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FA"/>
    <w:rsid w:val="000039A0"/>
    <w:rsid w:val="00004378"/>
    <w:rsid w:val="00007282"/>
    <w:rsid w:val="00052F5A"/>
    <w:rsid w:val="000638FE"/>
    <w:rsid w:val="0007240A"/>
    <w:rsid w:val="000868D2"/>
    <w:rsid w:val="0008759C"/>
    <w:rsid w:val="000A0C6C"/>
    <w:rsid w:val="000A1B6B"/>
    <w:rsid w:val="000B6E3B"/>
    <w:rsid w:val="000B78F6"/>
    <w:rsid w:val="000C51B3"/>
    <w:rsid w:val="000E299E"/>
    <w:rsid w:val="000F4B2D"/>
    <w:rsid w:val="000F6849"/>
    <w:rsid w:val="00100177"/>
    <w:rsid w:val="0010405D"/>
    <w:rsid w:val="00107A75"/>
    <w:rsid w:val="00113319"/>
    <w:rsid w:val="00113F38"/>
    <w:rsid w:val="00121AE0"/>
    <w:rsid w:val="001278F7"/>
    <w:rsid w:val="00142F6E"/>
    <w:rsid w:val="001510C3"/>
    <w:rsid w:val="001540E8"/>
    <w:rsid w:val="00156A81"/>
    <w:rsid w:val="00172990"/>
    <w:rsid w:val="00173637"/>
    <w:rsid w:val="0018777A"/>
    <w:rsid w:val="001A6980"/>
    <w:rsid w:val="001B6E05"/>
    <w:rsid w:val="001C3D90"/>
    <w:rsid w:val="001E4197"/>
    <w:rsid w:val="001F351C"/>
    <w:rsid w:val="002079D0"/>
    <w:rsid w:val="00220072"/>
    <w:rsid w:val="00225A41"/>
    <w:rsid w:val="0023521C"/>
    <w:rsid w:val="00256EDB"/>
    <w:rsid w:val="00271AC9"/>
    <w:rsid w:val="00275F24"/>
    <w:rsid w:val="00282E27"/>
    <w:rsid w:val="0029165C"/>
    <w:rsid w:val="00292795"/>
    <w:rsid w:val="002A1BF8"/>
    <w:rsid w:val="002A4ADF"/>
    <w:rsid w:val="002B0E04"/>
    <w:rsid w:val="002B15AF"/>
    <w:rsid w:val="002B73E6"/>
    <w:rsid w:val="002C04DE"/>
    <w:rsid w:val="002D2370"/>
    <w:rsid w:val="002D49E3"/>
    <w:rsid w:val="002D5020"/>
    <w:rsid w:val="002F0152"/>
    <w:rsid w:val="0030279B"/>
    <w:rsid w:val="00306D93"/>
    <w:rsid w:val="003207FF"/>
    <w:rsid w:val="0032773F"/>
    <w:rsid w:val="0035175D"/>
    <w:rsid w:val="00395AF6"/>
    <w:rsid w:val="003A17FF"/>
    <w:rsid w:val="003B4C9B"/>
    <w:rsid w:val="003B71FF"/>
    <w:rsid w:val="003C43B1"/>
    <w:rsid w:val="003D021D"/>
    <w:rsid w:val="003D1D7E"/>
    <w:rsid w:val="003D4ADA"/>
    <w:rsid w:val="003F31C2"/>
    <w:rsid w:val="003F483B"/>
    <w:rsid w:val="00415295"/>
    <w:rsid w:val="00421C36"/>
    <w:rsid w:val="0042631B"/>
    <w:rsid w:val="00426373"/>
    <w:rsid w:val="004314F4"/>
    <w:rsid w:val="00446ACD"/>
    <w:rsid w:val="00462C4B"/>
    <w:rsid w:val="00476138"/>
    <w:rsid w:val="00483FF6"/>
    <w:rsid w:val="00494712"/>
    <w:rsid w:val="004A0105"/>
    <w:rsid w:val="004B52CE"/>
    <w:rsid w:val="004B78DD"/>
    <w:rsid w:val="004D0E0C"/>
    <w:rsid w:val="004E0806"/>
    <w:rsid w:val="004E0A97"/>
    <w:rsid w:val="004E5B72"/>
    <w:rsid w:val="00513B34"/>
    <w:rsid w:val="005217D1"/>
    <w:rsid w:val="005417B7"/>
    <w:rsid w:val="00544165"/>
    <w:rsid w:val="00544E37"/>
    <w:rsid w:val="00550DE3"/>
    <w:rsid w:val="005523FD"/>
    <w:rsid w:val="005551C7"/>
    <w:rsid w:val="00562D14"/>
    <w:rsid w:val="00565EC0"/>
    <w:rsid w:val="00566149"/>
    <w:rsid w:val="005713E3"/>
    <w:rsid w:val="00585B94"/>
    <w:rsid w:val="005B18D0"/>
    <w:rsid w:val="005B7F10"/>
    <w:rsid w:val="005C040B"/>
    <w:rsid w:val="005C22BD"/>
    <w:rsid w:val="005C3A4B"/>
    <w:rsid w:val="005C5C37"/>
    <w:rsid w:val="005D0B84"/>
    <w:rsid w:val="005D1333"/>
    <w:rsid w:val="005F2F87"/>
    <w:rsid w:val="006040F8"/>
    <w:rsid w:val="006118FD"/>
    <w:rsid w:val="00616E5B"/>
    <w:rsid w:val="006313A2"/>
    <w:rsid w:val="0065237F"/>
    <w:rsid w:val="006539AD"/>
    <w:rsid w:val="00663748"/>
    <w:rsid w:val="0068317F"/>
    <w:rsid w:val="00694400"/>
    <w:rsid w:val="006A5A40"/>
    <w:rsid w:val="006C3FF3"/>
    <w:rsid w:val="006C62C3"/>
    <w:rsid w:val="006E0D7E"/>
    <w:rsid w:val="006E25A0"/>
    <w:rsid w:val="006E5158"/>
    <w:rsid w:val="006E5763"/>
    <w:rsid w:val="006E5EE8"/>
    <w:rsid w:val="006E639C"/>
    <w:rsid w:val="006F4461"/>
    <w:rsid w:val="00720F51"/>
    <w:rsid w:val="0072610A"/>
    <w:rsid w:val="007273A7"/>
    <w:rsid w:val="0073182B"/>
    <w:rsid w:val="00744AC7"/>
    <w:rsid w:val="007559D6"/>
    <w:rsid w:val="00763B18"/>
    <w:rsid w:val="00766C87"/>
    <w:rsid w:val="00766F96"/>
    <w:rsid w:val="00775168"/>
    <w:rsid w:val="0077781B"/>
    <w:rsid w:val="00780FCB"/>
    <w:rsid w:val="0078714F"/>
    <w:rsid w:val="007B08BB"/>
    <w:rsid w:val="007B0CB5"/>
    <w:rsid w:val="007C05CE"/>
    <w:rsid w:val="007C2CB0"/>
    <w:rsid w:val="007D678E"/>
    <w:rsid w:val="007D7C98"/>
    <w:rsid w:val="00810291"/>
    <w:rsid w:val="00812B46"/>
    <w:rsid w:val="0081709B"/>
    <w:rsid w:val="00817DDF"/>
    <w:rsid w:val="00853D9B"/>
    <w:rsid w:val="008731D7"/>
    <w:rsid w:val="00873A8C"/>
    <w:rsid w:val="0087486B"/>
    <w:rsid w:val="008819D7"/>
    <w:rsid w:val="00883B9C"/>
    <w:rsid w:val="008969AF"/>
    <w:rsid w:val="008C39FD"/>
    <w:rsid w:val="008D52A6"/>
    <w:rsid w:val="008E3A7C"/>
    <w:rsid w:val="008E3BEB"/>
    <w:rsid w:val="008E639C"/>
    <w:rsid w:val="008F3B9A"/>
    <w:rsid w:val="008F49E3"/>
    <w:rsid w:val="00933531"/>
    <w:rsid w:val="0096745E"/>
    <w:rsid w:val="009B2A74"/>
    <w:rsid w:val="009B48B5"/>
    <w:rsid w:val="009B71D3"/>
    <w:rsid w:val="009C4FDB"/>
    <w:rsid w:val="009E2704"/>
    <w:rsid w:val="009E2A26"/>
    <w:rsid w:val="009E314D"/>
    <w:rsid w:val="009E534F"/>
    <w:rsid w:val="009E6167"/>
    <w:rsid w:val="009E7930"/>
    <w:rsid w:val="009F0163"/>
    <w:rsid w:val="009F659A"/>
    <w:rsid w:val="00A27F1A"/>
    <w:rsid w:val="00A32E52"/>
    <w:rsid w:val="00A34221"/>
    <w:rsid w:val="00A376F2"/>
    <w:rsid w:val="00A42415"/>
    <w:rsid w:val="00A4348A"/>
    <w:rsid w:val="00A7103A"/>
    <w:rsid w:val="00A740E5"/>
    <w:rsid w:val="00A743CF"/>
    <w:rsid w:val="00A81FE0"/>
    <w:rsid w:val="00A86556"/>
    <w:rsid w:val="00A91F90"/>
    <w:rsid w:val="00AA6C8F"/>
    <w:rsid w:val="00AB240E"/>
    <w:rsid w:val="00AB4C82"/>
    <w:rsid w:val="00AC2866"/>
    <w:rsid w:val="00AC2FFA"/>
    <w:rsid w:val="00AC5B26"/>
    <w:rsid w:val="00AD565B"/>
    <w:rsid w:val="00AD7180"/>
    <w:rsid w:val="00AF2D1B"/>
    <w:rsid w:val="00AF3B1C"/>
    <w:rsid w:val="00AF47F9"/>
    <w:rsid w:val="00AF5949"/>
    <w:rsid w:val="00AF5A1B"/>
    <w:rsid w:val="00AF6E9A"/>
    <w:rsid w:val="00B07CE3"/>
    <w:rsid w:val="00B2188C"/>
    <w:rsid w:val="00B26892"/>
    <w:rsid w:val="00B460E1"/>
    <w:rsid w:val="00B575FF"/>
    <w:rsid w:val="00B62E9C"/>
    <w:rsid w:val="00B81209"/>
    <w:rsid w:val="00B82206"/>
    <w:rsid w:val="00B82E3D"/>
    <w:rsid w:val="00B84FB5"/>
    <w:rsid w:val="00B91E3F"/>
    <w:rsid w:val="00B9646C"/>
    <w:rsid w:val="00BA17E8"/>
    <w:rsid w:val="00BB21F0"/>
    <w:rsid w:val="00BB6049"/>
    <w:rsid w:val="00BD0C51"/>
    <w:rsid w:val="00BD2304"/>
    <w:rsid w:val="00BE3CA9"/>
    <w:rsid w:val="00BE5257"/>
    <w:rsid w:val="00BE7A94"/>
    <w:rsid w:val="00BF2F55"/>
    <w:rsid w:val="00BF7530"/>
    <w:rsid w:val="00C113A4"/>
    <w:rsid w:val="00C13A50"/>
    <w:rsid w:val="00C20642"/>
    <w:rsid w:val="00C20A7B"/>
    <w:rsid w:val="00C25CC0"/>
    <w:rsid w:val="00C32C16"/>
    <w:rsid w:val="00C3548D"/>
    <w:rsid w:val="00C40009"/>
    <w:rsid w:val="00C41359"/>
    <w:rsid w:val="00C419DC"/>
    <w:rsid w:val="00C5106F"/>
    <w:rsid w:val="00C52BE0"/>
    <w:rsid w:val="00C619FC"/>
    <w:rsid w:val="00C87AD2"/>
    <w:rsid w:val="00C92804"/>
    <w:rsid w:val="00CA1667"/>
    <w:rsid w:val="00CA3F84"/>
    <w:rsid w:val="00CA51CF"/>
    <w:rsid w:val="00CB0C8B"/>
    <w:rsid w:val="00CB2461"/>
    <w:rsid w:val="00CD582A"/>
    <w:rsid w:val="00CD7BAB"/>
    <w:rsid w:val="00CE0DCE"/>
    <w:rsid w:val="00D049B2"/>
    <w:rsid w:val="00D27A11"/>
    <w:rsid w:val="00D27C27"/>
    <w:rsid w:val="00D37D48"/>
    <w:rsid w:val="00D452E2"/>
    <w:rsid w:val="00D51242"/>
    <w:rsid w:val="00D57F3F"/>
    <w:rsid w:val="00D75CF1"/>
    <w:rsid w:val="00D77DDB"/>
    <w:rsid w:val="00D93B33"/>
    <w:rsid w:val="00DA1D63"/>
    <w:rsid w:val="00DC4A19"/>
    <w:rsid w:val="00DD102A"/>
    <w:rsid w:val="00DD61E8"/>
    <w:rsid w:val="00DF0D0A"/>
    <w:rsid w:val="00DF1551"/>
    <w:rsid w:val="00E000B8"/>
    <w:rsid w:val="00E01EF2"/>
    <w:rsid w:val="00E0218C"/>
    <w:rsid w:val="00E26595"/>
    <w:rsid w:val="00E26DC6"/>
    <w:rsid w:val="00E2769F"/>
    <w:rsid w:val="00E315C9"/>
    <w:rsid w:val="00E317ED"/>
    <w:rsid w:val="00E32DC3"/>
    <w:rsid w:val="00E41B1D"/>
    <w:rsid w:val="00E45C39"/>
    <w:rsid w:val="00E45F37"/>
    <w:rsid w:val="00E47550"/>
    <w:rsid w:val="00E47AD7"/>
    <w:rsid w:val="00E54602"/>
    <w:rsid w:val="00E55DEB"/>
    <w:rsid w:val="00E7634B"/>
    <w:rsid w:val="00E774BB"/>
    <w:rsid w:val="00E77C80"/>
    <w:rsid w:val="00EA421A"/>
    <w:rsid w:val="00EB3595"/>
    <w:rsid w:val="00EC6973"/>
    <w:rsid w:val="00ED7D95"/>
    <w:rsid w:val="00EE275D"/>
    <w:rsid w:val="00EF654B"/>
    <w:rsid w:val="00F01CE3"/>
    <w:rsid w:val="00F03473"/>
    <w:rsid w:val="00F2354F"/>
    <w:rsid w:val="00F23714"/>
    <w:rsid w:val="00F24AC4"/>
    <w:rsid w:val="00F370A1"/>
    <w:rsid w:val="00F545EF"/>
    <w:rsid w:val="00F5637F"/>
    <w:rsid w:val="00F56659"/>
    <w:rsid w:val="00F606EE"/>
    <w:rsid w:val="00F6191C"/>
    <w:rsid w:val="00F80B65"/>
    <w:rsid w:val="00F8293C"/>
    <w:rsid w:val="00F9749A"/>
    <w:rsid w:val="00FA3223"/>
    <w:rsid w:val="00FA4D4D"/>
    <w:rsid w:val="00FB5A13"/>
    <w:rsid w:val="00FB6A07"/>
    <w:rsid w:val="00FC7436"/>
    <w:rsid w:val="00FC7BDF"/>
    <w:rsid w:val="00FD019E"/>
    <w:rsid w:val="00FD4AB3"/>
    <w:rsid w:val="00FE0721"/>
    <w:rsid w:val="00FE13DD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5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118FD"/>
    <w:rPr>
      <w:color w:val="0000FF" w:themeColor="hyperlink"/>
      <w:u w:val="single"/>
    </w:rPr>
  </w:style>
  <w:style w:type="paragraph" w:customStyle="1" w:styleId="ConsPlusNormal">
    <w:name w:val="ConsPlusNormal"/>
    <w:rsid w:val="00BF2F5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No Spacing"/>
    <w:uiPriority w:val="1"/>
    <w:qFormat/>
    <w:rsid w:val="00F80B6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B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21F0"/>
  </w:style>
  <w:style w:type="paragraph" w:styleId="aa">
    <w:name w:val="footer"/>
    <w:basedOn w:val="a"/>
    <w:link w:val="ab"/>
    <w:uiPriority w:val="99"/>
    <w:unhideWhenUsed/>
    <w:rsid w:val="00BB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21F0"/>
  </w:style>
  <w:style w:type="table" w:styleId="ac">
    <w:name w:val="Table Grid"/>
    <w:basedOn w:val="a1"/>
    <w:uiPriority w:val="59"/>
    <w:rsid w:val="006E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C87AD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87AD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87AD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7AD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87AD2"/>
    <w:rPr>
      <w:b/>
      <w:bCs/>
      <w:sz w:val="20"/>
      <w:szCs w:val="20"/>
    </w:rPr>
  </w:style>
  <w:style w:type="character" w:customStyle="1" w:styleId="blk">
    <w:name w:val="blk"/>
    <w:basedOn w:val="a0"/>
    <w:rsid w:val="00E27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5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118FD"/>
    <w:rPr>
      <w:color w:val="0000FF" w:themeColor="hyperlink"/>
      <w:u w:val="single"/>
    </w:rPr>
  </w:style>
  <w:style w:type="paragraph" w:customStyle="1" w:styleId="ConsPlusNormal">
    <w:name w:val="ConsPlusNormal"/>
    <w:rsid w:val="00BF2F5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No Spacing"/>
    <w:uiPriority w:val="1"/>
    <w:qFormat/>
    <w:rsid w:val="00F80B6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B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21F0"/>
  </w:style>
  <w:style w:type="paragraph" w:styleId="aa">
    <w:name w:val="footer"/>
    <w:basedOn w:val="a"/>
    <w:link w:val="ab"/>
    <w:uiPriority w:val="99"/>
    <w:unhideWhenUsed/>
    <w:rsid w:val="00BB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21F0"/>
  </w:style>
  <w:style w:type="table" w:styleId="ac">
    <w:name w:val="Table Grid"/>
    <w:basedOn w:val="a1"/>
    <w:uiPriority w:val="59"/>
    <w:rsid w:val="006E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C87AD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87AD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87AD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7AD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87AD2"/>
    <w:rPr>
      <w:b/>
      <w:bCs/>
      <w:sz w:val="20"/>
      <w:szCs w:val="20"/>
    </w:rPr>
  </w:style>
  <w:style w:type="character" w:customStyle="1" w:styleId="blk">
    <w:name w:val="blk"/>
    <w:basedOn w:val="a0"/>
    <w:rsid w:val="00E27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8F56-3758-4912-B7AC-98B2B043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Абдуразаков Жалаудин Зигидинович</dc:creator>
  <cp:lastModifiedBy>Балчугова Вера Владимировна</cp:lastModifiedBy>
  <cp:revision>2</cp:revision>
  <cp:lastPrinted>2021-02-08T11:55:00Z</cp:lastPrinted>
  <dcterms:created xsi:type="dcterms:W3CDTF">2022-04-14T06:31:00Z</dcterms:created>
  <dcterms:modified xsi:type="dcterms:W3CDTF">2022-04-14T06:31:00Z</dcterms:modified>
</cp:coreProperties>
</file>