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0CD" w:rsidRPr="00997902" w:rsidRDefault="00967ADC" w:rsidP="00F570CD">
      <w:pPr>
        <w:tabs>
          <w:tab w:val="left" w:pos="9720"/>
        </w:tabs>
        <w:ind w:right="485"/>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8.9pt;margin-top:1.05pt;width:55pt;height:58.4pt;z-index:251659264" filled="t">
            <v:fill color2="black"/>
            <v:imagedata r:id="rId9" o:title=""/>
          </v:shape>
          <o:OLEObject Type="Embed" ProgID="Word.Picture.8" ShapeID="_x0000_s1027" DrawAspect="Content" ObjectID="_1739861924" r:id="rId10"/>
        </w:pict>
      </w:r>
    </w:p>
    <w:p w:rsidR="00AC7645" w:rsidRPr="00997902" w:rsidRDefault="00AC7645" w:rsidP="00F570CD">
      <w:pPr>
        <w:pStyle w:val="4"/>
        <w:jc w:val="center"/>
        <w:rPr>
          <w:b/>
          <w:sz w:val="40"/>
          <w:szCs w:val="40"/>
        </w:rPr>
      </w:pPr>
    </w:p>
    <w:p w:rsidR="00E23D56" w:rsidRPr="00997902" w:rsidRDefault="00FD0716" w:rsidP="00FD0716">
      <w:pPr>
        <w:pStyle w:val="4"/>
        <w:tabs>
          <w:tab w:val="left" w:pos="1999"/>
        </w:tabs>
        <w:rPr>
          <w:b/>
          <w:sz w:val="40"/>
          <w:szCs w:val="40"/>
        </w:rPr>
      </w:pPr>
      <w:r>
        <w:rPr>
          <w:b/>
          <w:sz w:val="40"/>
          <w:szCs w:val="40"/>
        </w:rPr>
        <w:tab/>
      </w:r>
    </w:p>
    <w:p w:rsidR="00F570CD" w:rsidRPr="00997902" w:rsidRDefault="001A703F" w:rsidP="00F570CD">
      <w:pPr>
        <w:pStyle w:val="4"/>
        <w:jc w:val="center"/>
        <w:rPr>
          <w:b/>
          <w:sz w:val="40"/>
          <w:szCs w:val="40"/>
        </w:rPr>
      </w:pPr>
      <w:r w:rsidRPr="00997902">
        <w:rPr>
          <w:b/>
          <w:sz w:val="40"/>
          <w:szCs w:val="40"/>
        </w:rPr>
        <w:t xml:space="preserve">АДМИНИСТРАЦИЯ ГОРОДА </w:t>
      </w:r>
      <w:r w:rsidR="00F570CD" w:rsidRPr="00997902">
        <w:rPr>
          <w:b/>
          <w:sz w:val="40"/>
          <w:szCs w:val="40"/>
        </w:rPr>
        <w:t>ПОКАЧИ</w:t>
      </w:r>
    </w:p>
    <w:p w:rsidR="00F570CD" w:rsidRPr="00997902" w:rsidRDefault="00F570CD" w:rsidP="00F570CD">
      <w:pPr>
        <w:pStyle w:val="3"/>
        <w:tabs>
          <w:tab w:val="left" w:pos="0"/>
          <w:tab w:val="left" w:pos="9720"/>
        </w:tabs>
        <w:ind w:right="485"/>
        <w:jc w:val="center"/>
        <w:rPr>
          <w:b/>
          <w:sz w:val="10"/>
        </w:rPr>
      </w:pPr>
    </w:p>
    <w:p w:rsidR="00F570CD" w:rsidRPr="00997902" w:rsidRDefault="00644EF0" w:rsidP="00F570CD">
      <w:pPr>
        <w:pStyle w:val="3"/>
        <w:tabs>
          <w:tab w:val="left" w:pos="0"/>
          <w:tab w:val="left" w:pos="9720"/>
        </w:tabs>
        <w:ind w:right="485"/>
        <w:jc w:val="center"/>
        <w:rPr>
          <w:b/>
          <w:sz w:val="24"/>
          <w:szCs w:val="29"/>
        </w:rPr>
      </w:pPr>
      <w:r>
        <w:rPr>
          <w:b/>
          <w:sz w:val="24"/>
          <w:szCs w:val="29"/>
        </w:rPr>
        <w:t xml:space="preserve">        </w:t>
      </w:r>
      <w:r w:rsidR="00F570CD" w:rsidRPr="00997902">
        <w:rPr>
          <w:b/>
          <w:sz w:val="24"/>
          <w:szCs w:val="29"/>
        </w:rPr>
        <w:t>ХАНТЫ-МАНСИЙСКОГО АВТОНОМНОГО ОКРУГА - ЮГРЫ</w:t>
      </w:r>
    </w:p>
    <w:p w:rsidR="00644EF0" w:rsidRDefault="00644EF0" w:rsidP="00F570CD">
      <w:pPr>
        <w:pStyle w:val="3"/>
        <w:tabs>
          <w:tab w:val="left" w:pos="0"/>
          <w:tab w:val="left" w:pos="4820"/>
          <w:tab w:val="left" w:pos="9720"/>
        </w:tabs>
        <w:ind w:right="485"/>
        <w:jc w:val="center"/>
        <w:rPr>
          <w:b/>
          <w:sz w:val="32"/>
          <w:szCs w:val="32"/>
        </w:rPr>
      </w:pPr>
    </w:p>
    <w:p w:rsidR="00F570CD" w:rsidRPr="00997902" w:rsidRDefault="00644EF0" w:rsidP="00F570CD">
      <w:pPr>
        <w:pStyle w:val="3"/>
        <w:tabs>
          <w:tab w:val="left" w:pos="0"/>
          <w:tab w:val="left" w:pos="4820"/>
          <w:tab w:val="left" w:pos="9720"/>
        </w:tabs>
        <w:ind w:right="485"/>
        <w:jc w:val="center"/>
        <w:rPr>
          <w:b/>
          <w:sz w:val="32"/>
          <w:szCs w:val="32"/>
        </w:rPr>
      </w:pPr>
      <w:r>
        <w:rPr>
          <w:b/>
          <w:sz w:val="32"/>
          <w:szCs w:val="32"/>
        </w:rPr>
        <w:t xml:space="preserve">        </w:t>
      </w:r>
      <w:r w:rsidR="00F570CD" w:rsidRPr="00997902">
        <w:rPr>
          <w:b/>
          <w:sz w:val="32"/>
          <w:szCs w:val="32"/>
        </w:rPr>
        <w:t>ПОСТАНОВЛЕНИЕ</w:t>
      </w:r>
    </w:p>
    <w:p w:rsidR="00F570CD" w:rsidRPr="00997902" w:rsidRDefault="00F570CD" w:rsidP="00F570CD">
      <w:pPr>
        <w:ind w:right="305"/>
        <w:jc w:val="center"/>
      </w:pPr>
    </w:p>
    <w:p w:rsidR="008B447B" w:rsidRPr="00997902" w:rsidRDefault="008B447B" w:rsidP="008B447B">
      <w:pPr>
        <w:rPr>
          <w:b/>
          <w:u w:val="single"/>
        </w:rPr>
      </w:pPr>
      <w:r w:rsidRPr="00997902">
        <w:rPr>
          <w:b/>
          <w:sz w:val="24"/>
          <w:szCs w:val="24"/>
        </w:rPr>
        <w:t xml:space="preserve">от </w:t>
      </w:r>
      <w:r w:rsidR="006573D4">
        <w:rPr>
          <w:b/>
          <w:sz w:val="24"/>
          <w:szCs w:val="24"/>
        </w:rPr>
        <w:t>07.03.2023</w:t>
      </w:r>
      <w:r w:rsidR="00083321" w:rsidRPr="00997902">
        <w:rPr>
          <w:b/>
          <w:sz w:val="24"/>
          <w:szCs w:val="24"/>
        </w:rPr>
        <w:t xml:space="preserve">                                                                                                           </w:t>
      </w:r>
      <w:r w:rsidRPr="00997902">
        <w:rPr>
          <w:b/>
          <w:sz w:val="24"/>
          <w:szCs w:val="24"/>
        </w:rPr>
        <w:t>№</w:t>
      </w:r>
      <w:r w:rsidR="006573D4">
        <w:rPr>
          <w:b/>
          <w:sz w:val="24"/>
          <w:szCs w:val="24"/>
        </w:rPr>
        <w:t xml:space="preserve"> 187</w:t>
      </w:r>
    </w:p>
    <w:p w:rsidR="00DF7641" w:rsidRPr="00997902" w:rsidRDefault="00DF7641" w:rsidP="008B447B">
      <w:pPr>
        <w:rPr>
          <w:b/>
          <w:sz w:val="26"/>
          <w:szCs w:val="26"/>
        </w:rPr>
      </w:pPr>
    </w:p>
    <w:p w:rsidR="00CA6A87" w:rsidRPr="00B36298" w:rsidRDefault="008F0B48" w:rsidP="00E970C2">
      <w:pPr>
        <w:tabs>
          <w:tab w:val="left" w:pos="5103"/>
          <w:tab w:val="left" w:pos="5245"/>
        </w:tabs>
        <w:ind w:right="3967"/>
        <w:jc w:val="both"/>
        <w:rPr>
          <w:b/>
        </w:rPr>
      </w:pPr>
      <w:r w:rsidRPr="00BC0CF4">
        <w:rPr>
          <w:b/>
          <w:sz w:val="24"/>
          <w:szCs w:val="24"/>
        </w:rPr>
        <w:t>О внесении изменений в муниципальную программу «Осуществление материально-технического обеспечения деятельности органов местного самоуправления, казённых учреждений города Покачи, финансовое обеспечение деятельности которых осуществляется за счёт средств бюджета города Покачи на основании бюджетной сметы», утверждённую постановлением администрации города Покачи от 12.10.2018 №996</w:t>
      </w:r>
      <w:r>
        <w:rPr>
          <w:b/>
          <w:sz w:val="24"/>
          <w:szCs w:val="24"/>
        </w:rPr>
        <w:t xml:space="preserve"> </w:t>
      </w:r>
    </w:p>
    <w:p w:rsidR="008B447B" w:rsidRPr="00B36298" w:rsidRDefault="008B447B" w:rsidP="00F570CD"/>
    <w:p w:rsidR="00FD4F36" w:rsidRPr="00B36298" w:rsidRDefault="00FD4F36" w:rsidP="00F570CD"/>
    <w:p w:rsidR="008F0B48" w:rsidRPr="00113AAE" w:rsidRDefault="008F0B48" w:rsidP="008F0B48">
      <w:pPr>
        <w:autoSpaceDE w:val="0"/>
        <w:autoSpaceDN w:val="0"/>
        <w:adjustRightInd w:val="0"/>
        <w:ind w:firstLine="709"/>
        <w:jc w:val="both"/>
        <w:rPr>
          <w:sz w:val="24"/>
          <w:szCs w:val="24"/>
        </w:rPr>
      </w:pPr>
      <w:proofErr w:type="gramStart"/>
      <w:r w:rsidRPr="00113AAE">
        <w:rPr>
          <w:sz w:val="24"/>
          <w:szCs w:val="24"/>
        </w:rPr>
        <w:t xml:space="preserve">В соответствии с </w:t>
      </w:r>
      <w:r w:rsidR="00280149">
        <w:rPr>
          <w:sz w:val="24"/>
          <w:szCs w:val="24"/>
        </w:rPr>
        <w:t xml:space="preserve">абзацем </w:t>
      </w:r>
      <w:r w:rsidR="00850B76">
        <w:rPr>
          <w:sz w:val="24"/>
          <w:szCs w:val="24"/>
        </w:rPr>
        <w:t>четвертым</w:t>
      </w:r>
      <w:r w:rsidR="00280149">
        <w:rPr>
          <w:sz w:val="24"/>
          <w:szCs w:val="24"/>
        </w:rPr>
        <w:t xml:space="preserve">  части</w:t>
      </w:r>
      <w:r w:rsidRPr="00113AAE">
        <w:rPr>
          <w:sz w:val="24"/>
          <w:szCs w:val="24"/>
        </w:rPr>
        <w:t xml:space="preserve"> 2 статьи 179 Бюджетного кодекса Российской Федерации, бюджетом города Покачи на 2023 год и на плановый период 2024 и 2025 годы, утвержденным решением Думы города Покачи от 14.12.2022 №118, пунктом 3 части 3, частью 5 статьи 5 Порядка принятия решения о разработке муниципальных программ города Покачи, их формирования, утверждения и реализации, утвержденного постановлением администрации</w:t>
      </w:r>
      <w:proofErr w:type="gramEnd"/>
      <w:r w:rsidRPr="00113AAE">
        <w:rPr>
          <w:sz w:val="24"/>
          <w:szCs w:val="24"/>
        </w:rPr>
        <w:t xml:space="preserve"> города Покачи от 24.03.2022 №293:</w:t>
      </w:r>
    </w:p>
    <w:p w:rsidR="008F0B48" w:rsidRPr="0073039B" w:rsidRDefault="008F0B48" w:rsidP="008F0B48">
      <w:pPr>
        <w:autoSpaceDE w:val="0"/>
        <w:autoSpaceDN w:val="0"/>
        <w:adjustRightInd w:val="0"/>
        <w:ind w:firstLine="709"/>
        <w:jc w:val="both"/>
        <w:rPr>
          <w:color w:val="000000" w:themeColor="text1"/>
          <w:sz w:val="22"/>
          <w:szCs w:val="24"/>
        </w:rPr>
      </w:pPr>
      <w:r>
        <w:rPr>
          <w:color w:val="000000" w:themeColor="text1"/>
          <w:sz w:val="24"/>
          <w:szCs w:val="24"/>
        </w:rPr>
        <w:t xml:space="preserve">1. </w:t>
      </w:r>
      <w:r w:rsidRPr="0073039B">
        <w:rPr>
          <w:sz w:val="24"/>
        </w:rPr>
        <w:t>Внести в муниципальную программу «Осуществление материально-технического обеспечения деятельности органов местного самоуправления, казённых учреждений города Покачи, финансовое обеспечение деятельности которых осуществляется за счёт средств бюджета города Покачи на основании бюджетной сметы», утверждённую постановлением администрации города Покачи от 12.10.2018 №996 (далее - муниципальная программа), следующие изменения:</w:t>
      </w:r>
    </w:p>
    <w:p w:rsidR="008F0B48" w:rsidRDefault="008F0B48" w:rsidP="008F0B48">
      <w:pPr>
        <w:tabs>
          <w:tab w:val="left" w:pos="0"/>
        </w:tabs>
        <w:ind w:firstLine="709"/>
        <w:jc w:val="both"/>
        <w:rPr>
          <w:sz w:val="24"/>
        </w:rPr>
      </w:pPr>
      <w:r>
        <w:rPr>
          <w:sz w:val="24"/>
        </w:rPr>
        <w:t>1</w:t>
      </w:r>
      <w:r w:rsidRPr="007007CA">
        <w:rPr>
          <w:sz w:val="24"/>
        </w:rPr>
        <w:t xml:space="preserve">) таблицу </w:t>
      </w:r>
      <w:r>
        <w:rPr>
          <w:sz w:val="24"/>
        </w:rPr>
        <w:t>1</w:t>
      </w:r>
      <w:r w:rsidRPr="007007CA">
        <w:rPr>
          <w:sz w:val="24"/>
        </w:rPr>
        <w:t xml:space="preserve"> муниципальной программы изложить в новой редакции согласно приложению</w:t>
      </w:r>
      <w:r w:rsidR="0037477F">
        <w:rPr>
          <w:sz w:val="24"/>
        </w:rPr>
        <w:t xml:space="preserve"> </w:t>
      </w:r>
      <w:r>
        <w:rPr>
          <w:sz w:val="24"/>
        </w:rPr>
        <w:t>1</w:t>
      </w:r>
      <w:r w:rsidRPr="007007CA">
        <w:rPr>
          <w:sz w:val="24"/>
        </w:rPr>
        <w:t xml:space="preserve"> к настоящему постановлению</w:t>
      </w:r>
      <w:r w:rsidR="0037477F">
        <w:rPr>
          <w:sz w:val="24"/>
        </w:rPr>
        <w:t>;</w:t>
      </w:r>
    </w:p>
    <w:p w:rsidR="008F0B48" w:rsidRPr="007007CA" w:rsidRDefault="008F0B48" w:rsidP="008F0B48">
      <w:pPr>
        <w:tabs>
          <w:tab w:val="left" w:pos="0"/>
        </w:tabs>
        <w:ind w:firstLine="709"/>
        <w:jc w:val="both"/>
        <w:rPr>
          <w:sz w:val="24"/>
        </w:rPr>
      </w:pPr>
      <w:r w:rsidRPr="007007CA">
        <w:rPr>
          <w:sz w:val="24"/>
        </w:rPr>
        <w:t xml:space="preserve">2) таблицу 2 муниципальной программы изложить в новой редакции согласно приложению </w:t>
      </w:r>
      <w:r>
        <w:rPr>
          <w:sz w:val="24"/>
        </w:rPr>
        <w:t xml:space="preserve">2 </w:t>
      </w:r>
      <w:r w:rsidRPr="007007CA">
        <w:rPr>
          <w:sz w:val="24"/>
        </w:rPr>
        <w:t>к настоящему постановлению.</w:t>
      </w:r>
    </w:p>
    <w:p w:rsidR="008F0B48" w:rsidRPr="00CE067C" w:rsidRDefault="008F0B48" w:rsidP="008F0B48">
      <w:pPr>
        <w:autoSpaceDE w:val="0"/>
        <w:autoSpaceDN w:val="0"/>
        <w:adjustRightInd w:val="0"/>
        <w:ind w:firstLine="709"/>
        <w:jc w:val="both"/>
        <w:rPr>
          <w:sz w:val="24"/>
          <w:szCs w:val="24"/>
        </w:rPr>
      </w:pPr>
      <w:r w:rsidRPr="00CE067C">
        <w:rPr>
          <w:sz w:val="24"/>
          <w:szCs w:val="24"/>
        </w:rPr>
        <w:t xml:space="preserve">2. </w:t>
      </w:r>
      <w:proofErr w:type="gramStart"/>
      <w:r w:rsidRPr="00CE067C">
        <w:rPr>
          <w:sz w:val="24"/>
          <w:szCs w:val="24"/>
          <w:lang w:eastAsia="ru-RU"/>
        </w:rPr>
        <w:t xml:space="preserve">Начальнику управления по кадрам и делопроизводству администрации города Покачи (Фортуна Е.И.) </w:t>
      </w:r>
      <w:r w:rsidRPr="00CE067C">
        <w:rPr>
          <w:sz w:val="24"/>
          <w:szCs w:val="24"/>
        </w:rPr>
        <w:t>обеспечить размещение муниципальной программы в актуальной редакции с учетом всех изменений на официальном сайте администрации города Покачи, согласно правилам ведения Реестра муниципальных программ города Покачи, утвержденным распоряжением администрации города Покачи от 17.05.2021 № 46-р в течение семи рабочих дней после утверждения настоящего постановления.</w:t>
      </w:r>
      <w:proofErr w:type="gramEnd"/>
    </w:p>
    <w:p w:rsidR="008F0B48" w:rsidRPr="00CE067C" w:rsidRDefault="008F0B48" w:rsidP="008F0B48">
      <w:pPr>
        <w:ind w:firstLine="709"/>
        <w:jc w:val="both"/>
        <w:rPr>
          <w:sz w:val="24"/>
          <w:szCs w:val="24"/>
        </w:rPr>
      </w:pPr>
      <w:r w:rsidRPr="00CE067C">
        <w:rPr>
          <w:sz w:val="24"/>
          <w:szCs w:val="24"/>
        </w:rPr>
        <w:t>3.</w:t>
      </w:r>
      <w:r w:rsidRPr="00A33331">
        <w:rPr>
          <w:sz w:val="24"/>
          <w:szCs w:val="24"/>
        </w:rPr>
        <w:t xml:space="preserve"> </w:t>
      </w:r>
      <w:r w:rsidRPr="00CE067C">
        <w:rPr>
          <w:sz w:val="24"/>
          <w:szCs w:val="24"/>
        </w:rPr>
        <w:t>Настоящее постановление вступает в силу после официального опубликования</w:t>
      </w:r>
      <w:r>
        <w:rPr>
          <w:sz w:val="24"/>
          <w:szCs w:val="24"/>
        </w:rPr>
        <w:t xml:space="preserve"> и распространяет свое действие на правоотношения, возникшие с 01.01.2023.</w:t>
      </w:r>
      <w:r w:rsidRPr="00CE067C">
        <w:rPr>
          <w:sz w:val="24"/>
          <w:szCs w:val="24"/>
        </w:rPr>
        <w:t xml:space="preserve">  </w:t>
      </w:r>
    </w:p>
    <w:p w:rsidR="008F0B48" w:rsidRPr="00CE067C" w:rsidRDefault="008F0B48" w:rsidP="008F0B48">
      <w:pPr>
        <w:ind w:firstLine="709"/>
        <w:jc w:val="both"/>
        <w:rPr>
          <w:sz w:val="24"/>
          <w:szCs w:val="24"/>
        </w:rPr>
      </w:pPr>
      <w:r w:rsidRPr="00CE067C">
        <w:rPr>
          <w:sz w:val="24"/>
          <w:szCs w:val="24"/>
        </w:rPr>
        <w:t>4. Опубликовать настоящее постановление в газете «Покачевский вестник».</w:t>
      </w:r>
    </w:p>
    <w:p w:rsidR="008F0B48" w:rsidRPr="00CE067C" w:rsidRDefault="008F0B48" w:rsidP="008F0B48">
      <w:pPr>
        <w:ind w:firstLine="709"/>
        <w:jc w:val="both"/>
        <w:rPr>
          <w:sz w:val="24"/>
          <w:szCs w:val="24"/>
        </w:rPr>
      </w:pPr>
      <w:r w:rsidRPr="00CE067C">
        <w:rPr>
          <w:sz w:val="24"/>
          <w:szCs w:val="24"/>
        </w:rPr>
        <w:t xml:space="preserve">5. </w:t>
      </w:r>
      <w:proofErr w:type="gramStart"/>
      <w:r w:rsidRPr="00CE067C">
        <w:rPr>
          <w:sz w:val="24"/>
          <w:szCs w:val="24"/>
        </w:rPr>
        <w:t>Контроль за</w:t>
      </w:r>
      <w:proofErr w:type="gramEnd"/>
      <w:r w:rsidRPr="00CE067C">
        <w:rPr>
          <w:sz w:val="24"/>
          <w:szCs w:val="24"/>
        </w:rPr>
        <w:t xml:space="preserve"> выполнением постановления возложить на управляющего делами администрации города Покачи Кулешевич Е.А</w:t>
      </w:r>
      <w:r>
        <w:rPr>
          <w:sz w:val="24"/>
          <w:szCs w:val="24"/>
        </w:rPr>
        <w:t>.</w:t>
      </w:r>
    </w:p>
    <w:p w:rsidR="008F0B48" w:rsidRDefault="008F0B48" w:rsidP="008F0B48">
      <w:pPr>
        <w:tabs>
          <w:tab w:val="left" w:pos="1691"/>
        </w:tabs>
        <w:jc w:val="both"/>
        <w:rPr>
          <w:b/>
        </w:rPr>
      </w:pPr>
    </w:p>
    <w:p w:rsidR="00354CE5" w:rsidRPr="00997902" w:rsidRDefault="008F0B48" w:rsidP="008F0B48">
      <w:pPr>
        <w:tabs>
          <w:tab w:val="left" w:pos="1691"/>
        </w:tabs>
        <w:jc w:val="both"/>
      </w:pPr>
      <w:r>
        <w:rPr>
          <w:b/>
        </w:rPr>
        <w:t xml:space="preserve">Глава </w:t>
      </w:r>
      <w:r w:rsidR="005B22DF">
        <w:rPr>
          <w:b/>
        </w:rPr>
        <w:t xml:space="preserve">города Покачи </w:t>
      </w:r>
      <w:r w:rsidR="00C80176" w:rsidRPr="00B36298">
        <w:rPr>
          <w:b/>
        </w:rPr>
        <w:t xml:space="preserve">                     </w:t>
      </w:r>
      <w:r w:rsidR="00C77CCF" w:rsidRPr="00B36298">
        <w:rPr>
          <w:b/>
        </w:rPr>
        <w:t xml:space="preserve">  </w:t>
      </w:r>
      <w:r w:rsidR="00046917" w:rsidRPr="00B36298">
        <w:rPr>
          <w:b/>
        </w:rPr>
        <w:t xml:space="preserve"> </w:t>
      </w:r>
      <w:r w:rsidR="008F03A5" w:rsidRPr="00B36298">
        <w:rPr>
          <w:b/>
        </w:rPr>
        <w:t xml:space="preserve"> </w:t>
      </w:r>
      <w:r w:rsidR="00C77CCF" w:rsidRPr="00B36298">
        <w:rPr>
          <w:b/>
        </w:rPr>
        <w:t xml:space="preserve">          </w:t>
      </w:r>
      <w:r w:rsidR="00C80176" w:rsidRPr="00B36298">
        <w:rPr>
          <w:b/>
        </w:rPr>
        <w:t xml:space="preserve"> </w:t>
      </w:r>
      <w:r>
        <w:rPr>
          <w:b/>
        </w:rPr>
        <w:t xml:space="preserve">                   </w:t>
      </w:r>
      <w:r w:rsidR="005B22DF">
        <w:rPr>
          <w:b/>
        </w:rPr>
        <w:t xml:space="preserve">  </w:t>
      </w:r>
      <w:r w:rsidR="00C80176" w:rsidRPr="00B36298">
        <w:rPr>
          <w:b/>
        </w:rPr>
        <w:t xml:space="preserve">    </w:t>
      </w:r>
      <w:r w:rsidR="005B22DF">
        <w:rPr>
          <w:b/>
        </w:rPr>
        <w:t xml:space="preserve"> </w:t>
      </w:r>
      <w:r>
        <w:rPr>
          <w:b/>
        </w:rPr>
        <w:t>В.Л. Таненков</w:t>
      </w:r>
    </w:p>
    <w:p w:rsidR="00354CE5" w:rsidRPr="00997902" w:rsidRDefault="00354CE5" w:rsidP="005842A8">
      <w:pPr>
        <w:tabs>
          <w:tab w:val="left" w:pos="1691"/>
        </w:tabs>
        <w:jc w:val="right"/>
      </w:pPr>
    </w:p>
    <w:p w:rsidR="00354CE5" w:rsidRPr="00997902" w:rsidRDefault="00354CE5" w:rsidP="005842A8">
      <w:pPr>
        <w:tabs>
          <w:tab w:val="left" w:pos="1691"/>
        </w:tabs>
        <w:jc w:val="right"/>
        <w:sectPr w:rsidR="00354CE5" w:rsidRPr="00997902" w:rsidSect="0037477F">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5" w:h="16837"/>
          <w:pgMar w:top="-272" w:right="567" w:bottom="568" w:left="1701" w:header="283" w:footer="720" w:gutter="0"/>
          <w:cols w:space="720"/>
          <w:titlePg/>
          <w:docGrid w:linePitch="381"/>
        </w:sectPr>
      </w:pPr>
    </w:p>
    <w:p w:rsidR="00021487" w:rsidRDefault="0037477F" w:rsidP="0037477F">
      <w:pPr>
        <w:pStyle w:val="ConsPlusNormal"/>
        <w:tabs>
          <w:tab w:val="left" w:pos="8988"/>
          <w:tab w:val="right" w:pos="15419"/>
        </w:tabs>
        <w:outlineLvl w:val="1"/>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r>
      <w:r w:rsidR="00021487">
        <w:rPr>
          <w:rFonts w:ascii="Times New Roman" w:hAnsi="Times New Roman" w:cs="Times New Roman"/>
        </w:rPr>
        <w:t>Приложение 1</w:t>
      </w:r>
    </w:p>
    <w:p w:rsidR="00021487" w:rsidRDefault="00021487" w:rsidP="00354CE5">
      <w:pPr>
        <w:pStyle w:val="ConsPlusNormal"/>
        <w:jc w:val="right"/>
        <w:outlineLvl w:val="1"/>
        <w:rPr>
          <w:rFonts w:ascii="Times New Roman" w:hAnsi="Times New Roman" w:cs="Times New Roman"/>
        </w:rPr>
      </w:pPr>
      <w:r>
        <w:rPr>
          <w:rFonts w:ascii="Times New Roman" w:hAnsi="Times New Roman" w:cs="Times New Roman"/>
        </w:rPr>
        <w:t>к постановлению администрации города Покачи</w:t>
      </w:r>
    </w:p>
    <w:p w:rsidR="00021487" w:rsidRDefault="00021487" w:rsidP="00354CE5">
      <w:pPr>
        <w:pStyle w:val="ConsPlusNormal"/>
        <w:jc w:val="right"/>
        <w:outlineLvl w:val="1"/>
        <w:rPr>
          <w:rFonts w:ascii="Times New Roman" w:hAnsi="Times New Roman" w:cs="Times New Roman"/>
        </w:rPr>
      </w:pPr>
      <w:r>
        <w:rPr>
          <w:rFonts w:ascii="Times New Roman" w:hAnsi="Times New Roman" w:cs="Times New Roman"/>
        </w:rPr>
        <w:t>от</w:t>
      </w:r>
      <w:r w:rsidR="006573D4">
        <w:rPr>
          <w:rFonts w:ascii="Times New Roman" w:hAnsi="Times New Roman" w:cs="Times New Roman"/>
        </w:rPr>
        <w:t xml:space="preserve"> 07.03.2023 </w:t>
      </w:r>
      <w:r>
        <w:rPr>
          <w:rFonts w:ascii="Times New Roman" w:hAnsi="Times New Roman" w:cs="Times New Roman"/>
        </w:rPr>
        <w:t xml:space="preserve">№ </w:t>
      </w:r>
      <w:r w:rsidR="006573D4">
        <w:rPr>
          <w:rFonts w:ascii="Times New Roman" w:hAnsi="Times New Roman" w:cs="Times New Roman"/>
        </w:rPr>
        <w:t xml:space="preserve"> 187</w:t>
      </w:r>
    </w:p>
    <w:p w:rsidR="00021487" w:rsidRDefault="00021487" w:rsidP="00354CE5">
      <w:pPr>
        <w:pStyle w:val="ConsPlusNormal"/>
        <w:jc w:val="right"/>
        <w:outlineLvl w:val="1"/>
        <w:rPr>
          <w:rFonts w:ascii="Times New Roman" w:hAnsi="Times New Roman" w:cs="Times New Roman"/>
        </w:rPr>
      </w:pPr>
    </w:p>
    <w:p w:rsidR="00354CE5" w:rsidRPr="00997902" w:rsidRDefault="00354CE5" w:rsidP="00354CE5">
      <w:pPr>
        <w:pStyle w:val="ConsPlusNormal"/>
        <w:jc w:val="right"/>
        <w:outlineLvl w:val="1"/>
        <w:rPr>
          <w:rFonts w:ascii="Times New Roman" w:hAnsi="Times New Roman" w:cs="Times New Roman"/>
        </w:rPr>
      </w:pPr>
      <w:r w:rsidRPr="00997902">
        <w:rPr>
          <w:rFonts w:ascii="Times New Roman" w:hAnsi="Times New Roman" w:cs="Times New Roman"/>
        </w:rPr>
        <w:t>Таблица 1</w:t>
      </w:r>
    </w:p>
    <w:p w:rsidR="00FE1311" w:rsidRPr="00F94E90" w:rsidRDefault="00FE1311" w:rsidP="00FE1311">
      <w:pPr>
        <w:pStyle w:val="ConsPlusNormal"/>
        <w:jc w:val="center"/>
        <w:rPr>
          <w:rFonts w:ascii="Times New Roman" w:hAnsi="Times New Roman" w:cs="Times New Roman"/>
          <w:sz w:val="24"/>
          <w:szCs w:val="24"/>
        </w:rPr>
      </w:pPr>
      <w:bookmarkStart w:id="0" w:name="P193"/>
      <w:bookmarkEnd w:id="0"/>
      <w:r w:rsidRPr="00F94E90">
        <w:rPr>
          <w:rFonts w:ascii="Times New Roman" w:hAnsi="Times New Roman" w:cs="Times New Roman"/>
          <w:sz w:val="24"/>
          <w:szCs w:val="24"/>
        </w:rPr>
        <w:t xml:space="preserve">Паспорт муниципальной программы </w:t>
      </w:r>
    </w:p>
    <w:p w:rsidR="00FE1311" w:rsidRPr="00E228E3" w:rsidRDefault="00FE1311" w:rsidP="00FE1311">
      <w:pPr>
        <w:pStyle w:val="ConsPlusNormal"/>
        <w:jc w:val="center"/>
        <w:rPr>
          <w:rFonts w:ascii="Times New Roman" w:hAnsi="Times New Roman" w:cs="Times New Roman"/>
          <w:sz w:val="18"/>
          <w:szCs w:val="18"/>
        </w:rPr>
      </w:pPr>
    </w:p>
    <w:tbl>
      <w:tblPr>
        <w:tblW w:w="14884" w:type="dxa"/>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2"/>
        <w:gridCol w:w="850"/>
        <w:gridCol w:w="1559"/>
        <w:gridCol w:w="1276"/>
        <w:gridCol w:w="454"/>
        <w:gridCol w:w="284"/>
        <w:gridCol w:w="33"/>
        <w:gridCol w:w="80"/>
        <w:gridCol w:w="850"/>
        <w:gridCol w:w="454"/>
        <w:gridCol w:w="33"/>
        <w:gridCol w:w="364"/>
        <w:gridCol w:w="850"/>
        <w:gridCol w:w="29"/>
        <w:gridCol w:w="33"/>
        <w:gridCol w:w="789"/>
        <w:gridCol w:w="497"/>
        <w:gridCol w:w="240"/>
        <w:gridCol w:w="33"/>
        <w:gridCol w:w="931"/>
        <w:gridCol w:w="454"/>
        <w:gridCol w:w="95"/>
        <w:gridCol w:w="2144"/>
      </w:tblGrid>
      <w:tr w:rsidR="00FE1311" w:rsidRPr="00A32F3A" w:rsidTr="00D53ED5">
        <w:tc>
          <w:tcPr>
            <w:tcW w:w="2552" w:type="dxa"/>
          </w:tcPr>
          <w:p w:rsidR="00FE1311" w:rsidRPr="006E7277" w:rsidRDefault="00FE1311" w:rsidP="00FE1311">
            <w:pPr>
              <w:pStyle w:val="ConsPlusNormal"/>
              <w:ind w:hanging="62"/>
              <w:jc w:val="both"/>
              <w:rPr>
                <w:rFonts w:ascii="Times New Roman" w:hAnsi="Times New Roman" w:cs="Times New Roman"/>
                <w:sz w:val="18"/>
                <w:szCs w:val="18"/>
              </w:rPr>
            </w:pPr>
            <w:bookmarkStart w:id="1" w:name="_GoBack" w:colFirst="3" w:colLast="3"/>
            <w:r w:rsidRPr="006E7277">
              <w:rPr>
                <w:rFonts w:ascii="Times New Roman" w:hAnsi="Times New Roman" w:cs="Times New Roman"/>
                <w:sz w:val="18"/>
                <w:szCs w:val="18"/>
              </w:rPr>
              <w:t>Наименование муниципальной программы &lt;1&gt;</w:t>
            </w:r>
          </w:p>
        </w:tc>
        <w:tc>
          <w:tcPr>
            <w:tcW w:w="4139" w:type="dxa"/>
            <w:gridSpan w:val="4"/>
          </w:tcPr>
          <w:p w:rsidR="00FE1311" w:rsidRPr="00E228E3" w:rsidRDefault="00FE1311" w:rsidP="002E6346">
            <w:pPr>
              <w:pStyle w:val="ConsPlusNormal"/>
              <w:ind w:firstLine="0"/>
              <w:rPr>
                <w:rFonts w:ascii="Times New Roman" w:hAnsi="Times New Roman" w:cs="Times New Roman"/>
                <w:sz w:val="18"/>
                <w:szCs w:val="18"/>
              </w:rPr>
            </w:pPr>
            <w:r>
              <w:rPr>
                <w:rFonts w:ascii="Times New Roman" w:hAnsi="Times New Roman" w:cs="Times New Roman"/>
                <w:sz w:val="18"/>
                <w:szCs w:val="18"/>
              </w:rPr>
              <w:t xml:space="preserve"> </w:t>
            </w:r>
            <w:r w:rsidRPr="006535DC">
              <w:rPr>
                <w:rFonts w:ascii="Times New Roman" w:hAnsi="Times New Roman" w:cs="Times New Roman"/>
                <w:sz w:val="18"/>
                <w:szCs w:val="18"/>
              </w:rPr>
              <w:t>Осуществление материально-технического обеспечения деятельности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w:t>
            </w:r>
            <w:r>
              <w:rPr>
                <w:rFonts w:ascii="Times New Roman" w:hAnsi="Times New Roman" w:cs="Times New Roman"/>
                <w:sz w:val="18"/>
                <w:szCs w:val="18"/>
              </w:rPr>
              <w:t xml:space="preserve"> основании бюджетной сметы</w:t>
            </w:r>
          </w:p>
        </w:tc>
        <w:tc>
          <w:tcPr>
            <w:tcW w:w="4296" w:type="dxa"/>
            <w:gridSpan w:val="12"/>
          </w:tcPr>
          <w:p w:rsidR="00FE1311" w:rsidRPr="00E228E3" w:rsidRDefault="00FE1311" w:rsidP="002E6346">
            <w:pPr>
              <w:pStyle w:val="ConsPlusNormal"/>
              <w:ind w:hanging="62"/>
              <w:rPr>
                <w:rFonts w:ascii="Times New Roman" w:hAnsi="Times New Roman" w:cs="Times New Roman"/>
                <w:sz w:val="18"/>
                <w:szCs w:val="18"/>
              </w:rPr>
            </w:pPr>
            <w:r w:rsidRPr="00725332">
              <w:rPr>
                <w:rFonts w:ascii="Times New Roman" w:hAnsi="Times New Roman" w:cs="Times New Roman"/>
                <w:sz w:val="18"/>
                <w:szCs w:val="18"/>
              </w:rPr>
              <w:t xml:space="preserve">Сроки реализации </w:t>
            </w:r>
            <w:r>
              <w:rPr>
                <w:rFonts w:ascii="Times New Roman" w:hAnsi="Times New Roman" w:cs="Times New Roman"/>
                <w:sz w:val="18"/>
                <w:szCs w:val="18"/>
              </w:rPr>
              <w:t>муниципальной</w:t>
            </w:r>
            <w:r w:rsidRPr="00725332">
              <w:rPr>
                <w:rFonts w:ascii="Times New Roman" w:hAnsi="Times New Roman" w:cs="Times New Roman"/>
                <w:sz w:val="18"/>
                <w:szCs w:val="18"/>
              </w:rPr>
              <w:t xml:space="preserve"> программы</w:t>
            </w:r>
            <w:r>
              <w:rPr>
                <w:rFonts w:ascii="Times New Roman" w:hAnsi="Times New Roman" w:cs="Times New Roman"/>
                <w:noProof/>
                <w:sz w:val="18"/>
                <w:szCs w:val="18"/>
                <w:lang w:eastAsia="ru-RU"/>
              </w:rPr>
              <w:drawing>
                <wp:inline distT="0" distB="0" distL="0" distR="0">
                  <wp:extent cx="10160" cy="101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Pr="006E7277">
              <w:rPr>
                <w:rFonts w:ascii="Times New Roman" w:hAnsi="Times New Roman" w:cs="Times New Roman"/>
                <w:sz w:val="18"/>
                <w:szCs w:val="18"/>
              </w:rPr>
              <w:t>&lt;</w:t>
            </w:r>
            <w:r>
              <w:rPr>
                <w:rFonts w:ascii="Times New Roman" w:hAnsi="Times New Roman" w:cs="Times New Roman"/>
                <w:sz w:val="18"/>
                <w:szCs w:val="18"/>
              </w:rPr>
              <w:t>2</w:t>
            </w:r>
            <w:r w:rsidRPr="006E7277">
              <w:rPr>
                <w:rFonts w:ascii="Times New Roman" w:hAnsi="Times New Roman" w:cs="Times New Roman"/>
                <w:sz w:val="18"/>
                <w:szCs w:val="18"/>
              </w:rPr>
              <w:t>&gt;</w:t>
            </w:r>
          </w:p>
        </w:tc>
        <w:tc>
          <w:tcPr>
            <w:tcW w:w="3897" w:type="dxa"/>
            <w:gridSpan w:val="6"/>
          </w:tcPr>
          <w:p w:rsidR="00FE1311" w:rsidRPr="00E228E3" w:rsidRDefault="00FE1311" w:rsidP="002E6346">
            <w:pPr>
              <w:pStyle w:val="ConsPlusNormal"/>
              <w:ind w:firstLine="0"/>
              <w:jc w:val="center"/>
              <w:rPr>
                <w:rFonts w:ascii="Times New Roman" w:hAnsi="Times New Roman" w:cs="Times New Roman"/>
                <w:sz w:val="18"/>
                <w:szCs w:val="18"/>
              </w:rPr>
            </w:pPr>
            <w:r w:rsidRPr="003C6E0F">
              <w:rPr>
                <w:rFonts w:ascii="Times New Roman" w:hAnsi="Times New Roman" w:cs="Times New Roman"/>
              </w:rPr>
              <w:t>2019 – 2025 годы и на период до 2030 года</w:t>
            </w:r>
          </w:p>
        </w:tc>
      </w:tr>
      <w:tr w:rsidR="00FE1311" w:rsidRPr="00A32F3A" w:rsidTr="00D53ED5">
        <w:tc>
          <w:tcPr>
            <w:tcW w:w="2552" w:type="dxa"/>
          </w:tcPr>
          <w:p w:rsidR="00FE1311" w:rsidRPr="006E7277" w:rsidRDefault="00FE1311" w:rsidP="00FE1311">
            <w:pPr>
              <w:pStyle w:val="ConsPlusNormal"/>
              <w:ind w:hanging="62"/>
              <w:jc w:val="both"/>
              <w:rPr>
                <w:rFonts w:ascii="Times New Roman" w:hAnsi="Times New Roman" w:cs="Times New Roman"/>
                <w:sz w:val="18"/>
                <w:szCs w:val="18"/>
              </w:rPr>
            </w:pPr>
            <w:r w:rsidRPr="006E7277">
              <w:rPr>
                <w:rFonts w:ascii="Times New Roman" w:hAnsi="Times New Roman" w:cs="Times New Roman"/>
                <w:sz w:val="18"/>
                <w:szCs w:val="18"/>
              </w:rPr>
              <w:t>Куратор муниципальной программы&lt;</w:t>
            </w:r>
            <w:r>
              <w:rPr>
                <w:rFonts w:ascii="Times New Roman" w:hAnsi="Times New Roman" w:cs="Times New Roman"/>
                <w:sz w:val="18"/>
                <w:szCs w:val="18"/>
              </w:rPr>
              <w:t>3</w:t>
            </w:r>
            <w:r w:rsidRPr="006E7277">
              <w:rPr>
                <w:rFonts w:ascii="Times New Roman" w:hAnsi="Times New Roman" w:cs="Times New Roman"/>
                <w:sz w:val="18"/>
                <w:szCs w:val="18"/>
              </w:rPr>
              <w:t>&gt;</w:t>
            </w:r>
          </w:p>
        </w:tc>
        <w:tc>
          <w:tcPr>
            <w:tcW w:w="12332" w:type="dxa"/>
            <w:gridSpan w:val="22"/>
          </w:tcPr>
          <w:p w:rsidR="00FE1311" w:rsidRPr="00E228E3" w:rsidRDefault="00FE1311" w:rsidP="00FE1311">
            <w:pPr>
              <w:pStyle w:val="ConsPlusNormal"/>
              <w:ind w:firstLine="0"/>
              <w:rPr>
                <w:rFonts w:ascii="Times New Roman" w:hAnsi="Times New Roman" w:cs="Times New Roman"/>
                <w:sz w:val="18"/>
                <w:szCs w:val="18"/>
              </w:rPr>
            </w:pPr>
            <w:r>
              <w:rPr>
                <w:rFonts w:ascii="Times New Roman" w:hAnsi="Times New Roman" w:cs="Times New Roman"/>
                <w:sz w:val="18"/>
                <w:szCs w:val="18"/>
              </w:rPr>
              <w:t>Управляющий делами администрации города Покачи</w:t>
            </w:r>
          </w:p>
        </w:tc>
      </w:tr>
      <w:tr w:rsidR="00FE1311" w:rsidRPr="00A32F3A" w:rsidTr="00D53ED5">
        <w:tc>
          <w:tcPr>
            <w:tcW w:w="2552" w:type="dxa"/>
          </w:tcPr>
          <w:p w:rsidR="00FE1311" w:rsidRPr="006E7277" w:rsidRDefault="00FE1311" w:rsidP="00FE1311">
            <w:pPr>
              <w:pStyle w:val="ConsPlusNormal"/>
              <w:ind w:hanging="62"/>
              <w:jc w:val="both"/>
              <w:rPr>
                <w:rFonts w:ascii="Times New Roman" w:hAnsi="Times New Roman" w:cs="Times New Roman"/>
                <w:sz w:val="18"/>
                <w:szCs w:val="18"/>
              </w:rPr>
            </w:pPr>
            <w:r w:rsidRPr="006E7277">
              <w:rPr>
                <w:rFonts w:ascii="Times New Roman" w:hAnsi="Times New Roman" w:cs="Times New Roman"/>
                <w:sz w:val="18"/>
                <w:szCs w:val="18"/>
              </w:rPr>
              <w:t>Ответственный исполнитель муниципальной программы&lt;</w:t>
            </w:r>
            <w:r>
              <w:rPr>
                <w:rFonts w:ascii="Times New Roman" w:hAnsi="Times New Roman" w:cs="Times New Roman"/>
                <w:sz w:val="18"/>
                <w:szCs w:val="18"/>
              </w:rPr>
              <w:t>4</w:t>
            </w:r>
            <w:r w:rsidRPr="006E7277">
              <w:rPr>
                <w:rFonts w:ascii="Times New Roman" w:hAnsi="Times New Roman" w:cs="Times New Roman"/>
                <w:sz w:val="18"/>
                <w:szCs w:val="18"/>
              </w:rPr>
              <w:t>&gt;</w:t>
            </w:r>
          </w:p>
        </w:tc>
        <w:tc>
          <w:tcPr>
            <w:tcW w:w="12332" w:type="dxa"/>
            <w:gridSpan w:val="22"/>
          </w:tcPr>
          <w:p w:rsidR="00FE1311" w:rsidRDefault="00FE1311" w:rsidP="00FE1311">
            <w:pPr>
              <w:pStyle w:val="ConsPlusNormal"/>
              <w:ind w:firstLine="0"/>
              <w:rPr>
                <w:rFonts w:ascii="Times New Roman" w:hAnsi="Times New Roman" w:cs="Times New Roman"/>
                <w:sz w:val="18"/>
                <w:szCs w:val="18"/>
              </w:rPr>
            </w:pPr>
            <w:r w:rsidRPr="006535DC">
              <w:rPr>
                <w:rFonts w:ascii="Times New Roman" w:hAnsi="Times New Roman" w:cs="Times New Roman"/>
                <w:sz w:val="18"/>
                <w:szCs w:val="18"/>
              </w:rPr>
              <w:t>Управление по кадрам и делопроизводст</w:t>
            </w:r>
            <w:r>
              <w:rPr>
                <w:rFonts w:ascii="Times New Roman" w:hAnsi="Times New Roman" w:cs="Times New Roman"/>
                <w:sz w:val="18"/>
                <w:szCs w:val="18"/>
              </w:rPr>
              <w:t>ву администрации города Покачи</w:t>
            </w:r>
          </w:p>
          <w:p w:rsidR="00FE1311" w:rsidRPr="00E228E3" w:rsidRDefault="00FE1311" w:rsidP="00FE1311">
            <w:pPr>
              <w:pStyle w:val="ConsPlusNormal"/>
              <w:ind w:firstLine="0"/>
              <w:rPr>
                <w:rFonts w:ascii="Times New Roman" w:hAnsi="Times New Roman" w:cs="Times New Roman"/>
                <w:sz w:val="18"/>
                <w:szCs w:val="18"/>
              </w:rPr>
            </w:pPr>
            <w:r w:rsidRPr="006535DC">
              <w:rPr>
                <w:rFonts w:ascii="Times New Roman" w:hAnsi="Times New Roman" w:cs="Times New Roman"/>
                <w:sz w:val="18"/>
                <w:szCs w:val="18"/>
              </w:rPr>
              <w:t>МКУ «УМТО»</w:t>
            </w:r>
          </w:p>
        </w:tc>
      </w:tr>
      <w:tr w:rsidR="00FE1311" w:rsidRPr="00A32F3A" w:rsidTr="00D53ED5">
        <w:tc>
          <w:tcPr>
            <w:tcW w:w="2552" w:type="dxa"/>
          </w:tcPr>
          <w:p w:rsidR="00FE1311" w:rsidRPr="006E7277" w:rsidRDefault="00FE1311" w:rsidP="00FE1311">
            <w:pPr>
              <w:pStyle w:val="ConsPlusNormal"/>
              <w:ind w:hanging="62"/>
              <w:jc w:val="both"/>
              <w:rPr>
                <w:rFonts w:ascii="Times New Roman" w:hAnsi="Times New Roman" w:cs="Times New Roman"/>
                <w:sz w:val="18"/>
                <w:szCs w:val="18"/>
              </w:rPr>
            </w:pPr>
            <w:r w:rsidRPr="006E7277">
              <w:rPr>
                <w:rFonts w:ascii="Times New Roman" w:hAnsi="Times New Roman" w:cs="Times New Roman"/>
                <w:sz w:val="18"/>
                <w:szCs w:val="18"/>
              </w:rPr>
              <w:t>Соисполнители муниципальной программы&lt;</w:t>
            </w:r>
            <w:r>
              <w:rPr>
                <w:rFonts w:ascii="Times New Roman" w:hAnsi="Times New Roman" w:cs="Times New Roman"/>
                <w:sz w:val="18"/>
                <w:szCs w:val="18"/>
              </w:rPr>
              <w:t>5</w:t>
            </w:r>
            <w:r w:rsidRPr="006E7277">
              <w:rPr>
                <w:rFonts w:ascii="Times New Roman" w:hAnsi="Times New Roman" w:cs="Times New Roman"/>
                <w:sz w:val="18"/>
                <w:szCs w:val="18"/>
              </w:rPr>
              <w:t>&gt;</w:t>
            </w:r>
          </w:p>
        </w:tc>
        <w:tc>
          <w:tcPr>
            <w:tcW w:w="12332" w:type="dxa"/>
            <w:gridSpan w:val="22"/>
          </w:tcPr>
          <w:p w:rsidR="00FE1311" w:rsidRPr="00E228E3" w:rsidRDefault="00FE1311" w:rsidP="00FE1311">
            <w:pPr>
              <w:pStyle w:val="ConsPlusNormal"/>
              <w:ind w:firstLine="0"/>
              <w:rPr>
                <w:rFonts w:ascii="Times New Roman" w:hAnsi="Times New Roman" w:cs="Times New Roman"/>
                <w:sz w:val="18"/>
                <w:szCs w:val="18"/>
              </w:rPr>
            </w:pPr>
            <w:r w:rsidRPr="006535DC">
              <w:rPr>
                <w:rFonts w:ascii="Times New Roman" w:hAnsi="Times New Roman" w:cs="Times New Roman"/>
                <w:sz w:val="18"/>
                <w:szCs w:val="18"/>
              </w:rPr>
              <w:t>отсутствуют</w:t>
            </w:r>
          </w:p>
        </w:tc>
      </w:tr>
      <w:tr w:rsidR="00FE1311" w:rsidRPr="00A32F3A" w:rsidTr="00D53ED5">
        <w:tc>
          <w:tcPr>
            <w:tcW w:w="2552" w:type="dxa"/>
          </w:tcPr>
          <w:p w:rsidR="00FE1311" w:rsidRPr="006E7277" w:rsidRDefault="00FE1311" w:rsidP="00FE1311">
            <w:pPr>
              <w:pStyle w:val="ConsPlusNormal"/>
              <w:ind w:hanging="62"/>
              <w:jc w:val="both"/>
              <w:rPr>
                <w:rFonts w:ascii="Times New Roman" w:hAnsi="Times New Roman" w:cs="Times New Roman"/>
                <w:sz w:val="18"/>
                <w:szCs w:val="18"/>
              </w:rPr>
            </w:pPr>
            <w:r w:rsidRPr="00A90771">
              <w:rPr>
                <w:rFonts w:ascii="Times New Roman" w:hAnsi="Times New Roman" w:cs="Times New Roman"/>
                <w:sz w:val="18"/>
                <w:szCs w:val="18"/>
              </w:rPr>
              <w:t>Национальная цель</w:t>
            </w:r>
            <w:r w:rsidRPr="006E7277">
              <w:rPr>
                <w:rFonts w:ascii="Times New Roman" w:hAnsi="Times New Roman" w:cs="Times New Roman"/>
                <w:sz w:val="18"/>
                <w:szCs w:val="18"/>
              </w:rPr>
              <w:t>&lt;</w:t>
            </w:r>
            <w:r>
              <w:rPr>
                <w:rFonts w:ascii="Times New Roman" w:hAnsi="Times New Roman" w:cs="Times New Roman"/>
                <w:sz w:val="18"/>
                <w:szCs w:val="18"/>
              </w:rPr>
              <w:t>6</w:t>
            </w:r>
            <w:r w:rsidRPr="006E7277">
              <w:rPr>
                <w:rFonts w:ascii="Times New Roman" w:hAnsi="Times New Roman" w:cs="Times New Roman"/>
                <w:sz w:val="18"/>
                <w:szCs w:val="18"/>
              </w:rPr>
              <w:t>&gt;</w:t>
            </w:r>
          </w:p>
        </w:tc>
        <w:tc>
          <w:tcPr>
            <w:tcW w:w="12332" w:type="dxa"/>
            <w:gridSpan w:val="22"/>
          </w:tcPr>
          <w:p w:rsidR="00FE1311" w:rsidRPr="00E228E3" w:rsidRDefault="004617EF" w:rsidP="00FE1311">
            <w:pPr>
              <w:pStyle w:val="ConsPlusNormal"/>
              <w:ind w:firstLine="0"/>
              <w:rPr>
                <w:rFonts w:ascii="Times New Roman" w:hAnsi="Times New Roman" w:cs="Times New Roman"/>
                <w:sz w:val="18"/>
                <w:szCs w:val="18"/>
              </w:rPr>
            </w:pPr>
            <w:r>
              <w:rPr>
                <w:rFonts w:ascii="Times New Roman" w:hAnsi="Times New Roman" w:cs="Times New Roman"/>
                <w:sz w:val="18"/>
                <w:szCs w:val="18"/>
              </w:rPr>
              <w:t>-</w:t>
            </w:r>
          </w:p>
        </w:tc>
      </w:tr>
      <w:tr w:rsidR="00FE1311" w:rsidRPr="00A32F3A" w:rsidTr="00D53ED5">
        <w:tc>
          <w:tcPr>
            <w:tcW w:w="2552" w:type="dxa"/>
          </w:tcPr>
          <w:p w:rsidR="00FE1311" w:rsidRPr="006E7277" w:rsidRDefault="00FE1311" w:rsidP="00FE1311">
            <w:pPr>
              <w:pStyle w:val="ConsPlusNormal"/>
              <w:ind w:hanging="62"/>
              <w:jc w:val="both"/>
              <w:rPr>
                <w:rFonts w:ascii="Times New Roman" w:hAnsi="Times New Roman" w:cs="Times New Roman"/>
                <w:sz w:val="18"/>
                <w:szCs w:val="18"/>
              </w:rPr>
            </w:pPr>
            <w:r w:rsidRPr="006E7277">
              <w:rPr>
                <w:rFonts w:ascii="Times New Roman" w:hAnsi="Times New Roman" w:cs="Times New Roman"/>
                <w:sz w:val="18"/>
                <w:szCs w:val="18"/>
              </w:rPr>
              <w:t>Цели муниципальной программы&lt;</w:t>
            </w:r>
            <w:r>
              <w:rPr>
                <w:rFonts w:ascii="Times New Roman" w:hAnsi="Times New Roman" w:cs="Times New Roman"/>
                <w:sz w:val="18"/>
                <w:szCs w:val="18"/>
              </w:rPr>
              <w:t>7</w:t>
            </w:r>
            <w:r w:rsidRPr="006E7277">
              <w:rPr>
                <w:rFonts w:ascii="Times New Roman" w:hAnsi="Times New Roman" w:cs="Times New Roman"/>
                <w:sz w:val="18"/>
                <w:szCs w:val="18"/>
              </w:rPr>
              <w:t>&gt;</w:t>
            </w:r>
          </w:p>
        </w:tc>
        <w:tc>
          <w:tcPr>
            <w:tcW w:w="12332" w:type="dxa"/>
            <w:gridSpan w:val="22"/>
          </w:tcPr>
          <w:p w:rsidR="00FE1311" w:rsidRPr="00E228E3" w:rsidRDefault="00FE1311" w:rsidP="00FE1311">
            <w:pPr>
              <w:pStyle w:val="ConsPlusNormal"/>
              <w:ind w:firstLine="0"/>
              <w:jc w:val="both"/>
              <w:rPr>
                <w:rFonts w:ascii="Times New Roman" w:hAnsi="Times New Roman" w:cs="Times New Roman"/>
                <w:sz w:val="18"/>
                <w:szCs w:val="18"/>
              </w:rPr>
            </w:pPr>
            <w:r w:rsidRPr="006535DC">
              <w:rPr>
                <w:rFonts w:ascii="Times New Roman" w:hAnsi="Times New Roman" w:cs="Times New Roman"/>
                <w:sz w:val="18"/>
                <w:szCs w:val="18"/>
              </w:rPr>
              <w:t>Создание условий бесперебойного функционирования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w:t>
            </w:r>
          </w:p>
        </w:tc>
      </w:tr>
      <w:tr w:rsidR="00FE1311" w:rsidRPr="00A32F3A" w:rsidTr="00D53ED5">
        <w:tc>
          <w:tcPr>
            <w:tcW w:w="2552" w:type="dxa"/>
          </w:tcPr>
          <w:p w:rsidR="00FE1311" w:rsidRPr="006E7277" w:rsidRDefault="00FE1311" w:rsidP="00FE1311">
            <w:pPr>
              <w:pStyle w:val="ConsPlusNormal"/>
              <w:ind w:hanging="62"/>
              <w:jc w:val="both"/>
              <w:rPr>
                <w:rFonts w:ascii="Times New Roman" w:hAnsi="Times New Roman" w:cs="Times New Roman"/>
                <w:sz w:val="18"/>
                <w:szCs w:val="18"/>
              </w:rPr>
            </w:pPr>
            <w:r w:rsidRPr="006E7277">
              <w:rPr>
                <w:rFonts w:ascii="Times New Roman" w:hAnsi="Times New Roman" w:cs="Times New Roman"/>
                <w:sz w:val="18"/>
                <w:szCs w:val="18"/>
              </w:rPr>
              <w:t>Задачи муниципальной программы&lt;</w:t>
            </w:r>
            <w:r>
              <w:rPr>
                <w:rFonts w:ascii="Times New Roman" w:hAnsi="Times New Roman" w:cs="Times New Roman"/>
                <w:sz w:val="18"/>
                <w:szCs w:val="18"/>
              </w:rPr>
              <w:t>7</w:t>
            </w:r>
            <w:r w:rsidRPr="006E7277">
              <w:rPr>
                <w:rFonts w:ascii="Times New Roman" w:hAnsi="Times New Roman" w:cs="Times New Roman"/>
                <w:sz w:val="18"/>
                <w:szCs w:val="18"/>
              </w:rPr>
              <w:t>&gt;</w:t>
            </w:r>
          </w:p>
        </w:tc>
        <w:tc>
          <w:tcPr>
            <w:tcW w:w="12332" w:type="dxa"/>
            <w:gridSpan w:val="22"/>
          </w:tcPr>
          <w:p w:rsidR="00FE1311" w:rsidRPr="00E228E3" w:rsidRDefault="00FE1311" w:rsidP="00FE1311">
            <w:pPr>
              <w:pStyle w:val="ConsPlusNormal"/>
              <w:ind w:firstLine="0"/>
              <w:jc w:val="both"/>
              <w:rPr>
                <w:rFonts w:ascii="Times New Roman" w:hAnsi="Times New Roman" w:cs="Times New Roman"/>
                <w:sz w:val="18"/>
                <w:szCs w:val="18"/>
              </w:rPr>
            </w:pPr>
            <w:r w:rsidRPr="006535DC">
              <w:rPr>
                <w:rFonts w:ascii="Times New Roman" w:hAnsi="Times New Roman" w:cs="Times New Roman"/>
                <w:sz w:val="18"/>
                <w:szCs w:val="18"/>
              </w:rPr>
              <w:t>Материально-техническое обеспечение органов местного самоуправления, казенных учреждений города Покачи, финансовое обеспечение деятельности которых осуществляется за счет средств бюджета города Покачи на основании бюджетной сметы</w:t>
            </w:r>
          </w:p>
        </w:tc>
      </w:tr>
      <w:tr w:rsidR="00FE1311" w:rsidRPr="00A32F3A" w:rsidTr="00D53ED5">
        <w:tc>
          <w:tcPr>
            <w:tcW w:w="2552" w:type="dxa"/>
          </w:tcPr>
          <w:p w:rsidR="00FE1311" w:rsidRPr="006E7277" w:rsidRDefault="00FE1311" w:rsidP="00FE1311">
            <w:pPr>
              <w:pStyle w:val="ConsPlusNormal"/>
              <w:ind w:hanging="62"/>
              <w:jc w:val="both"/>
              <w:rPr>
                <w:rFonts w:ascii="Times New Roman" w:hAnsi="Times New Roman" w:cs="Times New Roman"/>
                <w:sz w:val="18"/>
                <w:szCs w:val="18"/>
              </w:rPr>
            </w:pPr>
            <w:r w:rsidRPr="006E7277">
              <w:rPr>
                <w:rFonts w:ascii="Times New Roman" w:hAnsi="Times New Roman" w:cs="Times New Roman"/>
                <w:sz w:val="18"/>
                <w:szCs w:val="18"/>
              </w:rPr>
              <w:t>Подпрограммы&lt;</w:t>
            </w:r>
            <w:r>
              <w:rPr>
                <w:rFonts w:ascii="Times New Roman" w:hAnsi="Times New Roman" w:cs="Times New Roman"/>
                <w:sz w:val="18"/>
                <w:szCs w:val="18"/>
              </w:rPr>
              <w:t>7</w:t>
            </w:r>
            <w:r w:rsidRPr="006E7277">
              <w:rPr>
                <w:rFonts w:ascii="Times New Roman" w:hAnsi="Times New Roman" w:cs="Times New Roman"/>
                <w:sz w:val="18"/>
                <w:szCs w:val="18"/>
              </w:rPr>
              <w:t>&gt;</w:t>
            </w:r>
          </w:p>
        </w:tc>
        <w:tc>
          <w:tcPr>
            <w:tcW w:w="12332" w:type="dxa"/>
            <w:gridSpan w:val="22"/>
          </w:tcPr>
          <w:p w:rsidR="00FE1311" w:rsidRPr="006535DC" w:rsidRDefault="00FE1311" w:rsidP="00FE1311">
            <w:pPr>
              <w:pStyle w:val="ConsPlusNormal"/>
              <w:jc w:val="both"/>
              <w:rPr>
                <w:rFonts w:ascii="Times New Roman" w:hAnsi="Times New Roman" w:cs="Times New Roman"/>
                <w:sz w:val="18"/>
                <w:szCs w:val="18"/>
              </w:rPr>
            </w:pPr>
            <w:r w:rsidRPr="006535DC">
              <w:rPr>
                <w:rFonts w:ascii="Times New Roman" w:hAnsi="Times New Roman" w:cs="Times New Roman"/>
                <w:sz w:val="18"/>
                <w:szCs w:val="18"/>
              </w:rPr>
              <w:t>Основные мероприятия:</w:t>
            </w:r>
          </w:p>
          <w:p w:rsidR="00FE1311" w:rsidRPr="006535DC" w:rsidRDefault="00FE1311" w:rsidP="00FE1311">
            <w:pPr>
              <w:pStyle w:val="ConsPlusNormal"/>
              <w:jc w:val="both"/>
              <w:rPr>
                <w:rFonts w:ascii="Times New Roman" w:hAnsi="Times New Roman" w:cs="Times New Roman"/>
                <w:sz w:val="18"/>
                <w:szCs w:val="18"/>
              </w:rPr>
            </w:pPr>
            <w:r w:rsidRPr="006535DC">
              <w:rPr>
                <w:rFonts w:ascii="Times New Roman" w:hAnsi="Times New Roman" w:cs="Times New Roman"/>
                <w:sz w:val="18"/>
                <w:szCs w:val="18"/>
              </w:rPr>
              <w:t>1. Сохранение и развитие кадрового потенциала МКУ «УМТО».</w:t>
            </w:r>
          </w:p>
          <w:p w:rsidR="00FE1311" w:rsidRPr="00E228E3" w:rsidRDefault="00FE1311" w:rsidP="00C55748">
            <w:pPr>
              <w:pStyle w:val="ConsPlusNormal"/>
              <w:jc w:val="both"/>
              <w:rPr>
                <w:rFonts w:ascii="Times New Roman" w:hAnsi="Times New Roman" w:cs="Times New Roman"/>
                <w:sz w:val="18"/>
                <w:szCs w:val="18"/>
              </w:rPr>
            </w:pPr>
            <w:r>
              <w:rPr>
                <w:rFonts w:ascii="Times New Roman" w:hAnsi="Times New Roman" w:cs="Times New Roman"/>
                <w:sz w:val="18"/>
                <w:szCs w:val="18"/>
              </w:rPr>
              <w:t xml:space="preserve">2. </w:t>
            </w:r>
            <w:r w:rsidR="00E7666A" w:rsidRPr="00E7666A">
              <w:rPr>
                <w:rFonts w:ascii="Times New Roman" w:hAnsi="Times New Roman" w:cs="Times New Roman"/>
                <w:sz w:val="18"/>
                <w:szCs w:val="18"/>
              </w:rPr>
              <w:t>Обеспечение коммунальными услугами, транспортными услугами, услугами связи, услугами по содержан</w:t>
            </w:r>
            <w:r w:rsidR="00E7666A">
              <w:rPr>
                <w:rFonts w:ascii="Times New Roman" w:hAnsi="Times New Roman" w:cs="Times New Roman"/>
                <w:sz w:val="18"/>
                <w:szCs w:val="18"/>
              </w:rPr>
              <w:t xml:space="preserve">ию имущества, прочими услугами </w:t>
            </w:r>
          </w:p>
        </w:tc>
      </w:tr>
      <w:tr w:rsidR="00FE1311" w:rsidRPr="00A32F3A" w:rsidTr="00D53ED5">
        <w:tc>
          <w:tcPr>
            <w:tcW w:w="2552" w:type="dxa"/>
            <w:vMerge w:val="restart"/>
          </w:tcPr>
          <w:p w:rsidR="00FE1311" w:rsidRPr="006E7277" w:rsidRDefault="00FE1311" w:rsidP="00FE1311">
            <w:pPr>
              <w:pStyle w:val="ConsPlusNormal"/>
              <w:ind w:hanging="62"/>
              <w:jc w:val="both"/>
              <w:rPr>
                <w:rFonts w:ascii="Times New Roman" w:hAnsi="Times New Roman" w:cs="Times New Roman"/>
                <w:sz w:val="18"/>
                <w:szCs w:val="18"/>
              </w:rPr>
            </w:pPr>
            <w:r w:rsidRPr="006E7277">
              <w:rPr>
                <w:rFonts w:ascii="Times New Roman" w:hAnsi="Times New Roman" w:cs="Times New Roman"/>
                <w:sz w:val="18"/>
                <w:szCs w:val="18"/>
              </w:rPr>
              <w:t>Целевые показатели муниципальной программы&lt;</w:t>
            </w:r>
            <w:r>
              <w:rPr>
                <w:rFonts w:ascii="Times New Roman" w:hAnsi="Times New Roman" w:cs="Times New Roman"/>
                <w:sz w:val="18"/>
                <w:szCs w:val="18"/>
              </w:rPr>
              <w:t>8</w:t>
            </w:r>
            <w:r w:rsidRPr="006E7277">
              <w:rPr>
                <w:rFonts w:ascii="Times New Roman" w:hAnsi="Times New Roman" w:cs="Times New Roman"/>
                <w:sz w:val="18"/>
                <w:szCs w:val="18"/>
              </w:rPr>
              <w:t>&gt;</w:t>
            </w:r>
          </w:p>
        </w:tc>
        <w:tc>
          <w:tcPr>
            <w:tcW w:w="850" w:type="dxa"/>
            <w:vMerge w:val="restart"/>
          </w:tcPr>
          <w:p w:rsidR="00FE1311" w:rsidRPr="00E228E3" w:rsidRDefault="00FE1311"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w:t>
            </w:r>
            <w:r w:rsidRPr="00725332">
              <w:rPr>
                <w:rFonts w:ascii="Times New Roman" w:hAnsi="Times New Roman" w:cs="Times New Roman"/>
                <w:sz w:val="18"/>
                <w:szCs w:val="18"/>
              </w:rPr>
              <w:t xml:space="preserve"> </w:t>
            </w:r>
            <w:proofErr w:type="gramStart"/>
            <w:r w:rsidRPr="00725332">
              <w:rPr>
                <w:rFonts w:ascii="Times New Roman" w:hAnsi="Times New Roman" w:cs="Times New Roman"/>
                <w:sz w:val="18"/>
                <w:szCs w:val="18"/>
              </w:rPr>
              <w:t>п</w:t>
            </w:r>
            <w:proofErr w:type="gramEnd"/>
            <w:r w:rsidRPr="00725332">
              <w:rPr>
                <w:rFonts w:ascii="Times New Roman" w:hAnsi="Times New Roman" w:cs="Times New Roman"/>
                <w:sz w:val="18"/>
                <w:szCs w:val="18"/>
              </w:rPr>
              <w:t>/п</w:t>
            </w:r>
          </w:p>
        </w:tc>
        <w:tc>
          <w:tcPr>
            <w:tcW w:w="1559" w:type="dxa"/>
            <w:vMerge w:val="restart"/>
          </w:tcPr>
          <w:p w:rsidR="00FE1311" w:rsidRPr="006E7277" w:rsidRDefault="00FE1311" w:rsidP="00FE1311">
            <w:pPr>
              <w:pStyle w:val="ConsPlusNormal"/>
              <w:ind w:firstLine="0"/>
              <w:jc w:val="center"/>
              <w:rPr>
                <w:rFonts w:ascii="Times New Roman" w:hAnsi="Times New Roman" w:cs="Times New Roman"/>
                <w:sz w:val="18"/>
                <w:szCs w:val="18"/>
              </w:rPr>
            </w:pPr>
            <w:r w:rsidRPr="006E7277">
              <w:rPr>
                <w:rFonts w:ascii="Times New Roman" w:hAnsi="Times New Roman" w:cs="Times New Roman"/>
                <w:sz w:val="18"/>
                <w:szCs w:val="18"/>
              </w:rPr>
              <w:t>Наименование целевого показателя</w:t>
            </w:r>
          </w:p>
          <w:p w:rsidR="00FE1311" w:rsidRPr="006E7277" w:rsidRDefault="00FE1311" w:rsidP="00FE1311">
            <w:pPr>
              <w:pStyle w:val="ConsPlusNormal"/>
              <w:ind w:firstLine="0"/>
              <w:jc w:val="center"/>
              <w:rPr>
                <w:rFonts w:ascii="Times New Roman" w:hAnsi="Times New Roman" w:cs="Times New Roman"/>
                <w:sz w:val="18"/>
                <w:szCs w:val="18"/>
              </w:rPr>
            </w:pPr>
            <w:r w:rsidRPr="006E7277">
              <w:rPr>
                <w:rFonts w:ascii="Times New Roman" w:hAnsi="Times New Roman" w:cs="Times New Roman"/>
                <w:sz w:val="18"/>
                <w:szCs w:val="18"/>
              </w:rPr>
              <w:t>&lt;</w:t>
            </w:r>
            <w:r>
              <w:rPr>
                <w:rFonts w:ascii="Times New Roman" w:hAnsi="Times New Roman" w:cs="Times New Roman"/>
                <w:sz w:val="18"/>
                <w:szCs w:val="18"/>
              </w:rPr>
              <w:t>8</w:t>
            </w:r>
            <w:r w:rsidRPr="006E7277">
              <w:rPr>
                <w:rFonts w:ascii="Times New Roman" w:hAnsi="Times New Roman" w:cs="Times New Roman"/>
                <w:sz w:val="18"/>
                <w:szCs w:val="18"/>
              </w:rPr>
              <w:t>.1&gt;</w:t>
            </w:r>
          </w:p>
        </w:tc>
        <w:tc>
          <w:tcPr>
            <w:tcW w:w="1276" w:type="dxa"/>
            <w:vMerge w:val="restart"/>
          </w:tcPr>
          <w:p w:rsidR="00FE1311" w:rsidRPr="006E7277" w:rsidRDefault="00FE1311" w:rsidP="00FE1311">
            <w:pPr>
              <w:pStyle w:val="ConsPlusNormal"/>
              <w:ind w:firstLine="0"/>
              <w:jc w:val="center"/>
              <w:rPr>
                <w:rFonts w:ascii="Times New Roman" w:hAnsi="Times New Roman" w:cs="Times New Roman"/>
                <w:sz w:val="18"/>
                <w:szCs w:val="18"/>
              </w:rPr>
            </w:pPr>
            <w:r w:rsidRPr="006E7277">
              <w:rPr>
                <w:rFonts w:ascii="Times New Roman" w:hAnsi="Times New Roman" w:cs="Times New Roman"/>
                <w:sz w:val="18"/>
                <w:szCs w:val="18"/>
              </w:rPr>
              <w:t>Документ – основание &lt;</w:t>
            </w:r>
            <w:r>
              <w:rPr>
                <w:rFonts w:ascii="Times New Roman" w:hAnsi="Times New Roman" w:cs="Times New Roman"/>
                <w:sz w:val="18"/>
                <w:szCs w:val="18"/>
              </w:rPr>
              <w:t>8</w:t>
            </w:r>
            <w:r w:rsidRPr="006E7277">
              <w:rPr>
                <w:rFonts w:ascii="Times New Roman" w:hAnsi="Times New Roman" w:cs="Times New Roman"/>
                <w:sz w:val="18"/>
                <w:szCs w:val="18"/>
              </w:rPr>
              <w:t>.2&gt;</w:t>
            </w:r>
          </w:p>
        </w:tc>
        <w:tc>
          <w:tcPr>
            <w:tcW w:w="8647" w:type="dxa"/>
            <w:gridSpan w:val="19"/>
          </w:tcPr>
          <w:p w:rsidR="00FE1311" w:rsidRPr="006E7277" w:rsidRDefault="00FE1311" w:rsidP="00FE1311">
            <w:pPr>
              <w:pStyle w:val="ConsPlusNormal"/>
              <w:jc w:val="center"/>
              <w:rPr>
                <w:rFonts w:ascii="Times New Roman" w:hAnsi="Times New Roman" w:cs="Times New Roman"/>
                <w:sz w:val="18"/>
                <w:szCs w:val="18"/>
              </w:rPr>
            </w:pPr>
            <w:r w:rsidRPr="006E7277">
              <w:rPr>
                <w:rFonts w:ascii="Times New Roman" w:hAnsi="Times New Roman" w:cs="Times New Roman"/>
                <w:sz w:val="18"/>
                <w:szCs w:val="18"/>
              </w:rPr>
              <w:t>Значение показателя по годам</w:t>
            </w:r>
          </w:p>
        </w:tc>
      </w:tr>
      <w:tr w:rsidR="00FE1311" w:rsidRPr="00A32F3A" w:rsidTr="00D53ED5">
        <w:tc>
          <w:tcPr>
            <w:tcW w:w="2552" w:type="dxa"/>
            <w:vMerge/>
          </w:tcPr>
          <w:p w:rsidR="00FE1311" w:rsidRPr="00A32F3A" w:rsidRDefault="00FE1311" w:rsidP="00FE1311">
            <w:pPr>
              <w:ind w:hanging="62"/>
              <w:jc w:val="both"/>
              <w:rPr>
                <w:sz w:val="18"/>
                <w:szCs w:val="18"/>
              </w:rPr>
            </w:pPr>
          </w:p>
        </w:tc>
        <w:tc>
          <w:tcPr>
            <w:tcW w:w="850" w:type="dxa"/>
            <w:vMerge/>
          </w:tcPr>
          <w:p w:rsidR="00FE1311" w:rsidRPr="00A32F3A" w:rsidRDefault="00FE1311" w:rsidP="00FE1311">
            <w:pPr>
              <w:rPr>
                <w:sz w:val="18"/>
                <w:szCs w:val="18"/>
              </w:rPr>
            </w:pPr>
          </w:p>
        </w:tc>
        <w:tc>
          <w:tcPr>
            <w:tcW w:w="1559" w:type="dxa"/>
            <w:vMerge/>
          </w:tcPr>
          <w:p w:rsidR="00FE1311" w:rsidRPr="00A32F3A" w:rsidRDefault="00FE1311" w:rsidP="00FE1311">
            <w:pPr>
              <w:rPr>
                <w:sz w:val="18"/>
                <w:szCs w:val="18"/>
              </w:rPr>
            </w:pPr>
          </w:p>
        </w:tc>
        <w:tc>
          <w:tcPr>
            <w:tcW w:w="1276" w:type="dxa"/>
            <w:vMerge/>
          </w:tcPr>
          <w:p w:rsidR="00FE1311" w:rsidRPr="00A32F3A" w:rsidRDefault="00FE1311" w:rsidP="00FE1311">
            <w:pPr>
              <w:rPr>
                <w:sz w:val="18"/>
                <w:szCs w:val="18"/>
              </w:rPr>
            </w:pPr>
          </w:p>
        </w:tc>
        <w:tc>
          <w:tcPr>
            <w:tcW w:w="851" w:type="dxa"/>
            <w:gridSpan w:val="4"/>
          </w:tcPr>
          <w:p w:rsidR="00FE1311" w:rsidRPr="006E7277" w:rsidRDefault="00FE1311" w:rsidP="00FE1311">
            <w:pPr>
              <w:pStyle w:val="ConsPlusNormal"/>
              <w:ind w:firstLine="80"/>
              <w:jc w:val="center"/>
              <w:rPr>
                <w:rFonts w:ascii="Times New Roman" w:hAnsi="Times New Roman" w:cs="Times New Roman"/>
                <w:sz w:val="18"/>
                <w:szCs w:val="18"/>
              </w:rPr>
            </w:pPr>
            <w:r w:rsidRPr="006E7277">
              <w:rPr>
                <w:rFonts w:ascii="Times New Roman" w:hAnsi="Times New Roman" w:cs="Times New Roman"/>
                <w:sz w:val="18"/>
                <w:szCs w:val="18"/>
              </w:rPr>
              <w:t>Базовое значение &lt;</w:t>
            </w:r>
            <w:r>
              <w:rPr>
                <w:rFonts w:ascii="Times New Roman" w:hAnsi="Times New Roman" w:cs="Times New Roman"/>
                <w:sz w:val="18"/>
                <w:szCs w:val="18"/>
              </w:rPr>
              <w:t>8</w:t>
            </w:r>
            <w:r w:rsidRPr="006E7277">
              <w:rPr>
                <w:rFonts w:ascii="Times New Roman" w:hAnsi="Times New Roman" w:cs="Times New Roman"/>
                <w:sz w:val="18"/>
                <w:szCs w:val="18"/>
              </w:rPr>
              <w:t>.3&gt;</w:t>
            </w:r>
          </w:p>
        </w:tc>
        <w:tc>
          <w:tcPr>
            <w:tcW w:w="850" w:type="dxa"/>
          </w:tcPr>
          <w:p w:rsidR="00FE1311" w:rsidRPr="00636EDE" w:rsidRDefault="00FE1311" w:rsidP="00021487">
            <w:pPr>
              <w:pStyle w:val="ConsPlusNormal"/>
              <w:ind w:firstLine="80"/>
              <w:jc w:val="center"/>
              <w:rPr>
                <w:rFonts w:ascii="Times New Roman" w:hAnsi="Times New Roman" w:cs="Times New Roman"/>
                <w:sz w:val="18"/>
                <w:szCs w:val="18"/>
              </w:rPr>
            </w:pPr>
            <w:r w:rsidRPr="00636EDE">
              <w:rPr>
                <w:rFonts w:ascii="Times New Roman" w:hAnsi="Times New Roman" w:cs="Times New Roman"/>
                <w:sz w:val="18"/>
                <w:szCs w:val="18"/>
              </w:rPr>
              <w:t>20</w:t>
            </w:r>
            <w:r>
              <w:rPr>
                <w:rFonts w:ascii="Times New Roman" w:hAnsi="Times New Roman" w:cs="Times New Roman"/>
                <w:sz w:val="18"/>
                <w:szCs w:val="18"/>
              </w:rPr>
              <w:t>2</w:t>
            </w:r>
            <w:r w:rsidR="00021487">
              <w:rPr>
                <w:rFonts w:ascii="Times New Roman" w:hAnsi="Times New Roman" w:cs="Times New Roman"/>
                <w:sz w:val="18"/>
                <w:szCs w:val="18"/>
              </w:rPr>
              <w:t>3</w:t>
            </w:r>
          </w:p>
        </w:tc>
        <w:tc>
          <w:tcPr>
            <w:tcW w:w="851" w:type="dxa"/>
            <w:gridSpan w:val="3"/>
          </w:tcPr>
          <w:p w:rsidR="00FE1311" w:rsidRPr="00636EDE" w:rsidRDefault="00FE1311" w:rsidP="00021487">
            <w:pPr>
              <w:pStyle w:val="ConsPlusNormal"/>
              <w:ind w:firstLine="80"/>
              <w:jc w:val="center"/>
              <w:rPr>
                <w:rFonts w:ascii="Times New Roman" w:hAnsi="Times New Roman" w:cs="Times New Roman"/>
                <w:sz w:val="18"/>
                <w:szCs w:val="18"/>
              </w:rPr>
            </w:pPr>
            <w:r w:rsidRPr="00636EDE">
              <w:rPr>
                <w:rFonts w:ascii="Times New Roman" w:hAnsi="Times New Roman" w:cs="Times New Roman"/>
                <w:sz w:val="18"/>
                <w:szCs w:val="18"/>
              </w:rPr>
              <w:t>20</w:t>
            </w:r>
            <w:r>
              <w:rPr>
                <w:rFonts w:ascii="Times New Roman" w:hAnsi="Times New Roman" w:cs="Times New Roman"/>
                <w:sz w:val="18"/>
                <w:szCs w:val="18"/>
              </w:rPr>
              <w:t>2</w:t>
            </w:r>
            <w:r w:rsidR="00021487">
              <w:rPr>
                <w:rFonts w:ascii="Times New Roman" w:hAnsi="Times New Roman" w:cs="Times New Roman"/>
                <w:sz w:val="18"/>
                <w:szCs w:val="18"/>
              </w:rPr>
              <w:t>4</w:t>
            </w:r>
          </w:p>
        </w:tc>
        <w:tc>
          <w:tcPr>
            <w:tcW w:w="850" w:type="dxa"/>
          </w:tcPr>
          <w:p w:rsidR="00FE1311" w:rsidRPr="00636EDE" w:rsidRDefault="00FE1311" w:rsidP="00021487">
            <w:pPr>
              <w:pStyle w:val="ConsPlusNormal"/>
              <w:ind w:firstLine="80"/>
              <w:jc w:val="center"/>
              <w:rPr>
                <w:rFonts w:ascii="Times New Roman" w:hAnsi="Times New Roman" w:cs="Times New Roman"/>
                <w:sz w:val="18"/>
                <w:szCs w:val="18"/>
              </w:rPr>
            </w:pPr>
            <w:r w:rsidRPr="00636EDE">
              <w:rPr>
                <w:rFonts w:ascii="Times New Roman" w:hAnsi="Times New Roman" w:cs="Times New Roman"/>
                <w:sz w:val="18"/>
                <w:szCs w:val="18"/>
              </w:rPr>
              <w:t>20</w:t>
            </w:r>
            <w:r>
              <w:rPr>
                <w:rFonts w:ascii="Times New Roman" w:hAnsi="Times New Roman" w:cs="Times New Roman"/>
                <w:sz w:val="18"/>
                <w:szCs w:val="18"/>
              </w:rPr>
              <w:t>2</w:t>
            </w:r>
            <w:r w:rsidR="00021487">
              <w:rPr>
                <w:rFonts w:ascii="Times New Roman" w:hAnsi="Times New Roman" w:cs="Times New Roman"/>
                <w:sz w:val="18"/>
                <w:szCs w:val="18"/>
              </w:rPr>
              <w:t>5</w:t>
            </w:r>
          </w:p>
        </w:tc>
        <w:tc>
          <w:tcPr>
            <w:tcW w:w="851" w:type="dxa"/>
            <w:gridSpan w:val="3"/>
          </w:tcPr>
          <w:p w:rsidR="00FE1311" w:rsidRPr="00E228E3" w:rsidRDefault="00FE1311" w:rsidP="00021487">
            <w:pPr>
              <w:pStyle w:val="ConsPlusNormal"/>
              <w:ind w:firstLine="80"/>
              <w:jc w:val="center"/>
              <w:rPr>
                <w:rFonts w:ascii="Times New Roman" w:hAnsi="Times New Roman" w:cs="Times New Roman"/>
                <w:sz w:val="18"/>
                <w:szCs w:val="18"/>
              </w:rPr>
            </w:pPr>
            <w:r>
              <w:rPr>
                <w:rFonts w:ascii="Times New Roman" w:hAnsi="Times New Roman" w:cs="Times New Roman"/>
                <w:sz w:val="18"/>
                <w:szCs w:val="18"/>
              </w:rPr>
              <w:t>202</w:t>
            </w:r>
            <w:r w:rsidR="00021487">
              <w:rPr>
                <w:rFonts w:ascii="Times New Roman" w:hAnsi="Times New Roman" w:cs="Times New Roman"/>
                <w:sz w:val="18"/>
                <w:szCs w:val="18"/>
              </w:rPr>
              <w:t>6</w:t>
            </w:r>
          </w:p>
        </w:tc>
        <w:tc>
          <w:tcPr>
            <w:tcW w:w="1701" w:type="dxa"/>
            <w:gridSpan w:val="4"/>
          </w:tcPr>
          <w:p w:rsidR="00FE1311" w:rsidRPr="006E7277" w:rsidRDefault="00FE1311" w:rsidP="007071CF">
            <w:pPr>
              <w:pStyle w:val="ConsPlusNormal"/>
              <w:ind w:firstLine="0"/>
              <w:jc w:val="center"/>
              <w:rPr>
                <w:rFonts w:ascii="Times New Roman" w:hAnsi="Times New Roman" w:cs="Times New Roman"/>
                <w:sz w:val="18"/>
                <w:szCs w:val="18"/>
              </w:rPr>
            </w:pPr>
            <w:r w:rsidRPr="006E7277">
              <w:rPr>
                <w:rFonts w:ascii="Times New Roman" w:hAnsi="Times New Roman" w:cs="Times New Roman"/>
                <w:sz w:val="18"/>
                <w:szCs w:val="18"/>
              </w:rPr>
              <w:t>На момент окончания реализации муниципальной программы &lt;</w:t>
            </w:r>
            <w:r>
              <w:rPr>
                <w:rFonts w:ascii="Times New Roman" w:hAnsi="Times New Roman" w:cs="Times New Roman"/>
                <w:sz w:val="18"/>
                <w:szCs w:val="18"/>
              </w:rPr>
              <w:t>8</w:t>
            </w:r>
            <w:r w:rsidRPr="006E7277">
              <w:rPr>
                <w:rFonts w:ascii="Times New Roman" w:hAnsi="Times New Roman" w:cs="Times New Roman"/>
                <w:sz w:val="18"/>
                <w:szCs w:val="18"/>
              </w:rPr>
              <w:t>.4&gt;</w:t>
            </w:r>
          </w:p>
        </w:tc>
        <w:tc>
          <w:tcPr>
            <w:tcW w:w="2693" w:type="dxa"/>
            <w:gridSpan w:val="3"/>
          </w:tcPr>
          <w:p w:rsidR="00FE1311" w:rsidRPr="006E7277" w:rsidRDefault="00FE1311" w:rsidP="00FE1311">
            <w:pPr>
              <w:pStyle w:val="ConsPlusNormal"/>
              <w:ind w:firstLine="0"/>
              <w:jc w:val="center"/>
              <w:rPr>
                <w:rFonts w:ascii="Times New Roman" w:hAnsi="Times New Roman" w:cs="Times New Roman"/>
                <w:sz w:val="18"/>
                <w:szCs w:val="18"/>
              </w:rPr>
            </w:pPr>
            <w:r w:rsidRPr="006E7277">
              <w:rPr>
                <w:rFonts w:ascii="Times New Roman" w:hAnsi="Times New Roman" w:cs="Times New Roman"/>
                <w:sz w:val="18"/>
                <w:szCs w:val="18"/>
              </w:rPr>
              <w:t>Ответственный исполнитель/ соисполнитель за достижение показателя</w:t>
            </w:r>
          </w:p>
          <w:p w:rsidR="00FE1311" w:rsidRPr="006E7277" w:rsidRDefault="00FE1311" w:rsidP="00FE1311">
            <w:pPr>
              <w:pStyle w:val="ConsPlusNormal"/>
              <w:ind w:firstLine="0"/>
              <w:jc w:val="center"/>
              <w:rPr>
                <w:rFonts w:ascii="Times New Roman" w:hAnsi="Times New Roman" w:cs="Times New Roman"/>
                <w:sz w:val="18"/>
                <w:szCs w:val="18"/>
              </w:rPr>
            </w:pPr>
            <w:r w:rsidRPr="006E7277">
              <w:rPr>
                <w:rFonts w:ascii="Times New Roman" w:hAnsi="Times New Roman" w:cs="Times New Roman"/>
                <w:sz w:val="18"/>
                <w:szCs w:val="18"/>
              </w:rPr>
              <w:t>&lt;</w:t>
            </w:r>
            <w:r>
              <w:rPr>
                <w:rFonts w:ascii="Times New Roman" w:hAnsi="Times New Roman" w:cs="Times New Roman"/>
                <w:sz w:val="18"/>
                <w:szCs w:val="18"/>
              </w:rPr>
              <w:t>8</w:t>
            </w:r>
            <w:r w:rsidRPr="006E7277">
              <w:rPr>
                <w:rFonts w:ascii="Times New Roman" w:hAnsi="Times New Roman" w:cs="Times New Roman"/>
                <w:sz w:val="18"/>
                <w:szCs w:val="18"/>
              </w:rPr>
              <w:t>.5&gt;</w:t>
            </w:r>
          </w:p>
        </w:tc>
      </w:tr>
      <w:tr w:rsidR="002661B9" w:rsidRPr="00A32F3A" w:rsidTr="00D53ED5">
        <w:tc>
          <w:tcPr>
            <w:tcW w:w="2552" w:type="dxa"/>
            <w:vMerge/>
          </w:tcPr>
          <w:p w:rsidR="002661B9" w:rsidRPr="00A32F3A" w:rsidRDefault="002661B9" w:rsidP="00FE1311">
            <w:pPr>
              <w:ind w:hanging="62"/>
              <w:jc w:val="both"/>
              <w:rPr>
                <w:sz w:val="18"/>
                <w:szCs w:val="18"/>
              </w:rPr>
            </w:pPr>
          </w:p>
        </w:tc>
        <w:tc>
          <w:tcPr>
            <w:tcW w:w="850" w:type="dxa"/>
          </w:tcPr>
          <w:p w:rsidR="002661B9" w:rsidRPr="00E228E3" w:rsidRDefault="002661B9" w:rsidP="00FE1311">
            <w:pPr>
              <w:pStyle w:val="ConsPlusNormal"/>
              <w:ind w:firstLine="0"/>
              <w:jc w:val="center"/>
              <w:rPr>
                <w:rFonts w:ascii="Times New Roman" w:hAnsi="Times New Roman" w:cs="Times New Roman"/>
                <w:sz w:val="18"/>
                <w:szCs w:val="18"/>
              </w:rPr>
            </w:pPr>
            <w:r w:rsidRPr="00725332">
              <w:rPr>
                <w:rFonts w:ascii="Times New Roman" w:hAnsi="Times New Roman" w:cs="Times New Roman"/>
                <w:sz w:val="18"/>
                <w:szCs w:val="18"/>
              </w:rPr>
              <w:t>1</w:t>
            </w:r>
          </w:p>
        </w:tc>
        <w:tc>
          <w:tcPr>
            <w:tcW w:w="1559" w:type="dxa"/>
          </w:tcPr>
          <w:p w:rsidR="002661B9" w:rsidRPr="00E228E3" w:rsidRDefault="002661B9" w:rsidP="00FE1311">
            <w:pPr>
              <w:pStyle w:val="ConsPlusNormal"/>
              <w:ind w:firstLine="0"/>
              <w:rPr>
                <w:rFonts w:ascii="Times New Roman" w:hAnsi="Times New Roman" w:cs="Times New Roman"/>
                <w:sz w:val="18"/>
                <w:szCs w:val="18"/>
              </w:rPr>
            </w:pPr>
            <w:r w:rsidRPr="006535DC">
              <w:rPr>
                <w:rFonts w:ascii="Times New Roman" w:hAnsi="Times New Roman" w:cs="Times New Roman"/>
                <w:sz w:val="18"/>
                <w:szCs w:val="18"/>
              </w:rPr>
              <w:t xml:space="preserve">Сохранение объемов </w:t>
            </w:r>
            <w:r w:rsidRPr="006535DC">
              <w:rPr>
                <w:rFonts w:ascii="Times New Roman" w:hAnsi="Times New Roman" w:cs="Times New Roman"/>
                <w:sz w:val="18"/>
                <w:szCs w:val="18"/>
              </w:rPr>
              <w:lastRenderedPageBreak/>
              <w:t xml:space="preserve">обслуживания зданий, помещений, прилегающей </w:t>
            </w:r>
            <w:r>
              <w:rPr>
                <w:rFonts w:ascii="Times New Roman" w:hAnsi="Times New Roman" w:cs="Times New Roman"/>
                <w:sz w:val="18"/>
                <w:szCs w:val="18"/>
              </w:rPr>
              <w:t xml:space="preserve">территории </w:t>
            </w:r>
          </w:p>
        </w:tc>
        <w:tc>
          <w:tcPr>
            <w:tcW w:w="1276" w:type="dxa"/>
            <w:vMerge w:val="restart"/>
          </w:tcPr>
          <w:p w:rsidR="00E970C2" w:rsidRPr="00E970C2" w:rsidRDefault="00E970C2" w:rsidP="00E970C2">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lastRenderedPageBreak/>
              <w:t xml:space="preserve"> </w:t>
            </w:r>
            <w:r w:rsidRPr="00E970C2">
              <w:rPr>
                <w:rFonts w:ascii="Times New Roman" w:hAnsi="Times New Roman" w:cs="Times New Roman"/>
                <w:sz w:val="18"/>
                <w:szCs w:val="18"/>
              </w:rPr>
              <w:t xml:space="preserve">Соглашение от 18.06.2018 </w:t>
            </w:r>
            <w:r w:rsidRPr="00E970C2">
              <w:rPr>
                <w:rFonts w:ascii="Times New Roman" w:hAnsi="Times New Roman" w:cs="Times New Roman"/>
                <w:sz w:val="18"/>
                <w:szCs w:val="18"/>
              </w:rPr>
              <w:lastRenderedPageBreak/>
              <w:t>№ 1 «О взаимодействии между администрацией города Покачи и муниципальным казенным учреждением «Управление материально-технического обеспечения».</w:t>
            </w:r>
          </w:p>
          <w:p w:rsidR="002661B9" w:rsidRPr="002661B9" w:rsidRDefault="002661B9" w:rsidP="002661B9">
            <w:pPr>
              <w:suppressAutoHyphens w:val="0"/>
              <w:autoSpaceDE w:val="0"/>
              <w:autoSpaceDN w:val="0"/>
              <w:adjustRightInd w:val="0"/>
              <w:jc w:val="both"/>
              <w:rPr>
                <w:sz w:val="18"/>
                <w:szCs w:val="18"/>
              </w:rPr>
            </w:pPr>
          </w:p>
        </w:tc>
        <w:tc>
          <w:tcPr>
            <w:tcW w:w="851" w:type="dxa"/>
            <w:gridSpan w:val="4"/>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lastRenderedPageBreak/>
              <w:t>7 037,90</w:t>
            </w:r>
          </w:p>
        </w:tc>
        <w:tc>
          <w:tcPr>
            <w:tcW w:w="850" w:type="dxa"/>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7 271,80</w:t>
            </w:r>
          </w:p>
        </w:tc>
        <w:tc>
          <w:tcPr>
            <w:tcW w:w="851" w:type="dxa"/>
            <w:gridSpan w:val="3"/>
          </w:tcPr>
          <w:p w:rsidR="002661B9" w:rsidRDefault="002661B9" w:rsidP="00FE1311">
            <w:r w:rsidRPr="001D341A">
              <w:rPr>
                <w:sz w:val="18"/>
                <w:szCs w:val="18"/>
              </w:rPr>
              <w:t>7</w:t>
            </w:r>
            <w:r>
              <w:rPr>
                <w:sz w:val="18"/>
                <w:szCs w:val="18"/>
              </w:rPr>
              <w:t xml:space="preserve"> </w:t>
            </w:r>
            <w:r w:rsidRPr="001D341A">
              <w:rPr>
                <w:sz w:val="18"/>
                <w:szCs w:val="18"/>
              </w:rPr>
              <w:t>271,80</w:t>
            </w:r>
          </w:p>
        </w:tc>
        <w:tc>
          <w:tcPr>
            <w:tcW w:w="850" w:type="dxa"/>
          </w:tcPr>
          <w:p w:rsidR="002661B9" w:rsidRDefault="002661B9" w:rsidP="00FE1311">
            <w:r w:rsidRPr="001D341A">
              <w:rPr>
                <w:sz w:val="18"/>
                <w:szCs w:val="18"/>
              </w:rPr>
              <w:t>7</w:t>
            </w:r>
            <w:r>
              <w:rPr>
                <w:sz w:val="18"/>
                <w:szCs w:val="18"/>
              </w:rPr>
              <w:t xml:space="preserve"> </w:t>
            </w:r>
            <w:r w:rsidRPr="001D341A">
              <w:rPr>
                <w:sz w:val="18"/>
                <w:szCs w:val="18"/>
              </w:rPr>
              <w:t>271,80</w:t>
            </w:r>
          </w:p>
        </w:tc>
        <w:tc>
          <w:tcPr>
            <w:tcW w:w="851" w:type="dxa"/>
            <w:gridSpan w:val="3"/>
          </w:tcPr>
          <w:p w:rsidR="002661B9" w:rsidRDefault="002661B9" w:rsidP="00FE1311">
            <w:r w:rsidRPr="001D341A">
              <w:rPr>
                <w:sz w:val="18"/>
                <w:szCs w:val="18"/>
              </w:rPr>
              <w:t>7</w:t>
            </w:r>
            <w:r>
              <w:rPr>
                <w:sz w:val="18"/>
                <w:szCs w:val="18"/>
              </w:rPr>
              <w:t xml:space="preserve"> </w:t>
            </w:r>
            <w:r w:rsidRPr="001D341A">
              <w:rPr>
                <w:sz w:val="18"/>
                <w:szCs w:val="18"/>
              </w:rPr>
              <w:t>271,80</w:t>
            </w:r>
          </w:p>
        </w:tc>
        <w:tc>
          <w:tcPr>
            <w:tcW w:w="1701" w:type="dxa"/>
            <w:gridSpan w:val="4"/>
          </w:tcPr>
          <w:p w:rsidR="002661B9" w:rsidRDefault="002661B9" w:rsidP="00FE1311">
            <w:pPr>
              <w:jc w:val="center"/>
            </w:pPr>
            <w:r w:rsidRPr="001D341A">
              <w:rPr>
                <w:sz w:val="18"/>
                <w:szCs w:val="18"/>
              </w:rPr>
              <w:t>7</w:t>
            </w:r>
            <w:r>
              <w:rPr>
                <w:sz w:val="18"/>
                <w:szCs w:val="18"/>
              </w:rPr>
              <w:t xml:space="preserve"> </w:t>
            </w:r>
            <w:r w:rsidRPr="001D341A">
              <w:rPr>
                <w:sz w:val="18"/>
                <w:szCs w:val="18"/>
              </w:rPr>
              <w:t>271,80</w:t>
            </w:r>
          </w:p>
        </w:tc>
        <w:tc>
          <w:tcPr>
            <w:tcW w:w="2693" w:type="dxa"/>
            <w:gridSpan w:val="3"/>
          </w:tcPr>
          <w:p w:rsidR="002661B9" w:rsidRDefault="002661B9" w:rsidP="00FE1311">
            <w:pPr>
              <w:pStyle w:val="ConsPlusNormal"/>
              <w:ind w:firstLine="0"/>
              <w:jc w:val="center"/>
              <w:rPr>
                <w:rFonts w:ascii="Times New Roman" w:hAnsi="Times New Roman" w:cs="Times New Roman"/>
                <w:sz w:val="18"/>
                <w:szCs w:val="18"/>
              </w:rPr>
            </w:pPr>
            <w:r w:rsidRPr="006535DC">
              <w:rPr>
                <w:rFonts w:ascii="Times New Roman" w:hAnsi="Times New Roman" w:cs="Times New Roman"/>
                <w:sz w:val="18"/>
                <w:szCs w:val="18"/>
              </w:rPr>
              <w:t>Управление по кадрам и делопроизводст</w:t>
            </w:r>
            <w:r>
              <w:rPr>
                <w:rFonts w:ascii="Times New Roman" w:hAnsi="Times New Roman" w:cs="Times New Roman"/>
                <w:sz w:val="18"/>
                <w:szCs w:val="18"/>
              </w:rPr>
              <w:t xml:space="preserve">ву </w:t>
            </w:r>
            <w:r>
              <w:rPr>
                <w:rFonts w:ascii="Times New Roman" w:hAnsi="Times New Roman" w:cs="Times New Roman"/>
                <w:sz w:val="18"/>
                <w:szCs w:val="18"/>
              </w:rPr>
              <w:lastRenderedPageBreak/>
              <w:t>администрации города Покачи</w:t>
            </w:r>
          </w:p>
          <w:p w:rsidR="002661B9" w:rsidRPr="00E228E3" w:rsidRDefault="002661B9" w:rsidP="00FE1311">
            <w:pPr>
              <w:pStyle w:val="ConsPlusNormal"/>
              <w:ind w:firstLine="0"/>
              <w:jc w:val="center"/>
              <w:rPr>
                <w:rFonts w:ascii="Times New Roman" w:hAnsi="Times New Roman" w:cs="Times New Roman"/>
                <w:sz w:val="18"/>
                <w:szCs w:val="18"/>
              </w:rPr>
            </w:pPr>
            <w:r w:rsidRPr="006535DC">
              <w:rPr>
                <w:rFonts w:ascii="Times New Roman" w:hAnsi="Times New Roman" w:cs="Times New Roman"/>
                <w:sz w:val="18"/>
                <w:szCs w:val="18"/>
              </w:rPr>
              <w:t>МКУ «УМТО»</w:t>
            </w:r>
          </w:p>
        </w:tc>
      </w:tr>
      <w:tr w:rsidR="002661B9" w:rsidRPr="00A32F3A" w:rsidTr="00D53ED5">
        <w:tc>
          <w:tcPr>
            <w:tcW w:w="2552" w:type="dxa"/>
            <w:vMerge/>
          </w:tcPr>
          <w:p w:rsidR="002661B9" w:rsidRPr="00A32F3A" w:rsidRDefault="002661B9" w:rsidP="00FE1311">
            <w:pPr>
              <w:ind w:hanging="62"/>
              <w:jc w:val="both"/>
              <w:rPr>
                <w:sz w:val="18"/>
                <w:szCs w:val="18"/>
              </w:rPr>
            </w:pPr>
          </w:p>
        </w:tc>
        <w:tc>
          <w:tcPr>
            <w:tcW w:w="850" w:type="dxa"/>
          </w:tcPr>
          <w:p w:rsidR="002661B9" w:rsidRPr="00E228E3" w:rsidRDefault="002661B9" w:rsidP="00FE1311">
            <w:pPr>
              <w:pStyle w:val="ConsPlusNormal"/>
              <w:ind w:firstLine="0"/>
              <w:jc w:val="center"/>
              <w:rPr>
                <w:rFonts w:ascii="Times New Roman" w:hAnsi="Times New Roman" w:cs="Times New Roman"/>
                <w:sz w:val="18"/>
                <w:szCs w:val="18"/>
              </w:rPr>
            </w:pPr>
            <w:r w:rsidRPr="00725332">
              <w:rPr>
                <w:rFonts w:ascii="Times New Roman" w:hAnsi="Times New Roman" w:cs="Times New Roman"/>
                <w:sz w:val="18"/>
                <w:szCs w:val="18"/>
              </w:rPr>
              <w:t>2</w:t>
            </w:r>
          </w:p>
        </w:tc>
        <w:tc>
          <w:tcPr>
            <w:tcW w:w="1559" w:type="dxa"/>
          </w:tcPr>
          <w:p w:rsidR="002661B9" w:rsidRPr="00E228E3" w:rsidRDefault="002661B9" w:rsidP="00FE1311">
            <w:pPr>
              <w:pStyle w:val="ConsPlusNormal"/>
              <w:ind w:firstLine="0"/>
              <w:rPr>
                <w:rFonts w:ascii="Times New Roman" w:hAnsi="Times New Roman" w:cs="Times New Roman"/>
                <w:sz w:val="18"/>
                <w:szCs w:val="18"/>
              </w:rPr>
            </w:pPr>
            <w:r w:rsidRPr="00E26EAB">
              <w:rPr>
                <w:rFonts w:ascii="Times New Roman" w:hAnsi="Times New Roman" w:cs="Times New Roman"/>
                <w:sz w:val="18"/>
                <w:szCs w:val="18"/>
              </w:rPr>
              <w:t>Увеличение к</w:t>
            </w:r>
            <w:r>
              <w:rPr>
                <w:rFonts w:ascii="Times New Roman" w:hAnsi="Times New Roman" w:cs="Times New Roman"/>
                <w:sz w:val="18"/>
                <w:szCs w:val="18"/>
              </w:rPr>
              <w:t>оличества транспортных единиц</w:t>
            </w:r>
          </w:p>
        </w:tc>
        <w:tc>
          <w:tcPr>
            <w:tcW w:w="1276" w:type="dxa"/>
            <w:vMerge/>
          </w:tcPr>
          <w:p w:rsidR="002661B9" w:rsidRPr="00E228E3" w:rsidRDefault="002661B9" w:rsidP="00FE1311">
            <w:pPr>
              <w:pStyle w:val="ConsPlusNormal"/>
              <w:rPr>
                <w:rFonts w:ascii="Times New Roman" w:hAnsi="Times New Roman" w:cs="Times New Roman"/>
                <w:sz w:val="18"/>
                <w:szCs w:val="18"/>
              </w:rPr>
            </w:pPr>
          </w:p>
        </w:tc>
        <w:tc>
          <w:tcPr>
            <w:tcW w:w="851" w:type="dxa"/>
            <w:gridSpan w:val="4"/>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9</w:t>
            </w:r>
          </w:p>
        </w:tc>
        <w:tc>
          <w:tcPr>
            <w:tcW w:w="850" w:type="dxa"/>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9</w:t>
            </w:r>
          </w:p>
        </w:tc>
        <w:tc>
          <w:tcPr>
            <w:tcW w:w="851" w:type="dxa"/>
            <w:gridSpan w:val="3"/>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9</w:t>
            </w:r>
          </w:p>
        </w:tc>
        <w:tc>
          <w:tcPr>
            <w:tcW w:w="850" w:type="dxa"/>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9</w:t>
            </w:r>
          </w:p>
        </w:tc>
        <w:tc>
          <w:tcPr>
            <w:tcW w:w="851" w:type="dxa"/>
            <w:gridSpan w:val="3"/>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9</w:t>
            </w:r>
          </w:p>
        </w:tc>
        <w:tc>
          <w:tcPr>
            <w:tcW w:w="1701" w:type="dxa"/>
            <w:gridSpan w:val="4"/>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9</w:t>
            </w:r>
          </w:p>
        </w:tc>
        <w:tc>
          <w:tcPr>
            <w:tcW w:w="2693" w:type="dxa"/>
            <w:gridSpan w:val="3"/>
          </w:tcPr>
          <w:p w:rsidR="002661B9" w:rsidRDefault="002661B9" w:rsidP="00FE1311">
            <w:pPr>
              <w:pStyle w:val="ConsPlusNormal"/>
              <w:ind w:firstLine="0"/>
              <w:jc w:val="center"/>
              <w:rPr>
                <w:rFonts w:ascii="Times New Roman" w:hAnsi="Times New Roman" w:cs="Times New Roman"/>
                <w:sz w:val="18"/>
                <w:szCs w:val="18"/>
              </w:rPr>
            </w:pPr>
            <w:r w:rsidRPr="006535DC">
              <w:rPr>
                <w:rFonts w:ascii="Times New Roman" w:hAnsi="Times New Roman" w:cs="Times New Roman"/>
                <w:sz w:val="18"/>
                <w:szCs w:val="18"/>
              </w:rPr>
              <w:t>Управление по кадрам и делопроизводст</w:t>
            </w:r>
            <w:r>
              <w:rPr>
                <w:rFonts w:ascii="Times New Roman" w:hAnsi="Times New Roman" w:cs="Times New Roman"/>
                <w:sz w:val="18"/>
                <w:szCs w:val="18"/>
              </w:rPr>
              <w:t>ву администрации города Покачи</w:t>
            </w:r>
          </w:p>
          <w:p w:rsidR="002661B9" w:rsidRPr="00E228E3" w:rsidRDefault="002661B9" w:rsidP="00FE1311">
            <w:pPr>
              <w:pStyle w:val="ConsPlusNormal"/>
              <w:ind w:firstLine="0"/>
              <w:jc w:val="center"/>
              <w:rPr>
                <w:rFonts w:ascii="Times New Roman" w:hAnsi="Times New Roman" w:cs="Times New Roman"/>
                <w:sz w:val="18"/>
                <w:szCs w:val="18"/>
              </w:rPr>
            </w:pPr>
            <w:r w:rsidRPr="006535DC">
              <w:rPr>
                <w:rFonts w:ascii="Times New Roman" w:hAnsi="Times New Roman" w:cs="Times New Roman"/>
                <w:sz w:val="18"/>
                <w:szCs w:val="18"/>
              </w:rPr>
              <w:t>МКУ «УМТО»</w:t>
            </w:r>
          </w:p>
        </w:tc>
      </w:tr>
      <w:tr w:rsidR="002661B9" w:rsidRPr="00A32F3A" w:rsidTr="00D53ED5">
        <w:tc>
          <w:tcPr>
            <w:tcW w:w="2552" w:type="dxa"/>
            <w:vMerge/>
          </w:tcPr>
          <w:p w:rsidR="002661B9" w:rsidRPr="00A32F3A" w:rsidRDefault="002661B9" w:rsidP="00FE1311">
            <w:pPr>
              <w:ind w:hanging="62"/>
              <w:jc w:val="both"/>
              <w:rPr>
                <w:sz w:val="18"/>
                <w:szCs w:val="18"/>
              </w:rPr>
            </w:pPr>
          </w:p>
        </w:tc>
        <w:tc>
          <w:tcPr>
            <w:tcW w:w="850" w:type="dxa"/>
          </w:tcPr>
          <w:p w:rsidR="002661B9" w:rsidRPr="00E228E3" w:rsidRDefault="002661B9" w:rsidP="00FE1311">
            <w:pPr>
              <w:pStyle w:val="ConsPlusNormal"/>
              <w:ind w:firstLine="0"/>
              <w:jc w:val="center"/>
              <w:rPr>
                <w:rFonts w:ascii="Times New Roman" w:hAnsi="Times New Roman" w:cs="Times New Roman"/>
                <w:sz w:val="18"/>
                <w:szCs w:val="18"/>
              </w:rPr>
            </w:pPr>
            <w:r w:rsidRPr="00725332">
              <w:rPr>
                <w:rFonts w:ascii="Times New Roman" w:hAnsi="Times New Roman" w:cs="Times New Roman"/>
                <w:sz w:val="18"/>
                <w:szCs w:val="18"/>
              </w:rPr>
              <w:t>3</w:t>
            </w:r>
          </w:p>
        </w:tc>
        <w:tc>
          <w:tcPr>
            <w:tcW w:w="1559" w:type="dxa"/>
          </w:tcPr>
          <w:p w:rsidR="002661B9" w:rsidRPr="00E228E3" w:rsidRDefault="002661B9" w:rsidP="00FE1311">
            <w:pPr>
              <w:pStyle w:val="ConsPlusNormal"/>
              <w:ind w:firstLine="0"/>
              <w:rPr>
                <w:rFonts w:ascii="Times New Roman" w:hAnsi="Times New Roman" w:cs="Times New Roman"/>
                <w:sz w:val="18"/>
                <w:szCs w:val="18"/>
              </w:rPr>
            </w:pPr>
            <w:r w:rsidRPr="00E26EAB">
              <w:rPr>
                <w:rFonts w:ascii="Times New Roman" w:hAnsi="Times New Roman" w:cs="Times New Roman"/>
                <w:sz w:val="18"/>
                <w:szCs w:val="18"/>
              </w:rPr>
              <w:t>Сохранение объемов обеспечения канцелярскими товарами работников администрации города Покачи</w:t>
            </w:r>
          </w:p>
        </w:tc>
        <w:tc>
          <w:tcPr>
            <w:tcW w:w="1276" w:type="dxa"/>
            <w:vMerge/>
          </w:tcPr>
          <w:p w:rsidR="002661B9" w:rsidRPr="00E228E3" w:rsidRDefault="002661B9" w:rsidP="00FE1311">
            <w:pPr>
              <w:pStyle w:val="ConsPlusNormal"/>
              <w:rPr>
                <w:rFonts w:ascii="Times New Roman" w:hAnsi="Times New Roman" w:cs="Times New Roman"/>
                <w:sz w:val="18"/>
                <w:szCs w:val="18"/>
              </w:rPr>
            </w:pPr>
          </w:p>
        </w:tc>
        <w:tc>
          <w:tcPr>
            <w:tcW w:w="851" w:type="dxa"/>
            <w:gridSpan w:val="4"/>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124</w:t>
            </w:r>
          </w:p>
        </w:tc>
        <w:tc>
          <w:tcPr>
            <w:tcW w:w="850" w:type="dxa"/>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124</w:t>
            </w:r>
          </w:p>
        </w:tc>
        <w:tc>
          <w:tcPr>
            <w:tcW w:w="851" w:type="dxa"/>
            <w:gridSpan w:val="3"/>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124</w:t>
            </w:r>
          </w:p>
        </w:tc>
        <w:tc>
          <w:tcPr>
            <w:tcW w:w="850" w:type="dxa"/>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124</w:t>
            </w:r>
          </w:p>
        </w:tc>
        <w:tc>
          <w:tcPr>
            <w:tcW w:w="851" w:type="dxa"/>
            <w:gridSpan w:val="3"/>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124</w:t>
            </w:r>
          </w:p>
        </w:tc>
        <w:tc>
          <w:tcPr>
            <w:tcW w:w="1701" w:type="dxa"/>
            <w:gridSpan w:val="4"/>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124</w:t>
            </w:r>
          </w:p>
        </w:tc>
        <w:tc>
          <w:tcPr>
            <w:tcW w:w="2693" w:type="dxa"/>
            <w:gridSpan w:val="3"/>
          </w:tcPr>
          <w:p w:rsidR="002661B9" w:rsidRDefault="002661B9" w:rsidP="00FE1311">
            <w:pPr>
              <w:pStyle w:val="ConsPlusNormal"/>
              <w:ind w:firstLine="0"/>
              <w:jc w:val="center"/>
              <w:rPr>
                <w:rFonts w:ascii="Times New Roman" w:hAnsi="Times New Roman" w:cs="Times New Roman"/>
                <w:sz w:val="18"/>
                <w:szCs w:val="18"/>
              </w:rPr>
            </w:pPr>
            <w:r w:rsidRPr="006535DC">
              <w:rPr>
                <w:rFonts w:ascii="Times New Roman" w:hAnsi="Times New Roman" w:cs="Times New Roman"/>
                <w:sz w:val="18"/>
                <w:szCs w:val="18"/>
              </w:rPr>
              <w:t>Управление по кадрам и делопроизводст</w:t>
            </w:r>
            <w:r>
              <w:rPr>
                <w:rFonts w:ascii="Times New Roman" w:hAnsi="Times New Roman" w:cs="Times New Roman"/>
                <w:sz w:val="18"/>
                <w:szCs w:val="18"/>
              </w:rPr>
              <w:t>ву администрации города Покачи</w:t>
            </w:r>
          </w:p>
          <w:p w:rsidR="002661B9" w:rsidRPr="00E228E3" w:rsidRDefault="002661B9" w:rsidP="00FE1311">
            <w:pPr>
              <w:pStyle w:val="ConsPlusNormal"/>
              <w:ind w:firstLine="0"/>
              <w:jc w:val="center"/>
              <w:rPr>
                <w:rFonts w:ascii="Times New Roman" w:hAnsi="Times New Roman" w:cs="Times New Roman"/>
                <w:sz w:val="18"/>
                <w:szCs w:val="18"/>
              </w:rPr>
            </w:pPr>
            <w:r w:rsidRPr="006535DC">
              <w:rPr>
                <w:rFonts w:ascii="Times New Roman" w:hAnsi="Times New Roman" w:cs="Times New Roman"/>
                <w:sz w:val="18"/>
                <w:szCs w:val="18"/>
              </w:rPr>
              <w:t>МКУ «УМТО»</w:t>
            </w:r>
          </w:p>
        </w:tc>
      </w:tr>
      <w:tr w:rsidR="002661B9" w:rsidRPr="00A32F3A" w:rsidTr="00D53ED5">
        <w:tc>
          <w:tcPr>
            <w:tcW w:w="2552" w:type="dxa"/>
            <w:vMerge/>
          </w:tcPr>
          <w:p w:rsidR="002661B9" w:rsidRPr="00A32F3A" w:rsidRDefault="002661B9" w:rsidP="00FE1311">
            <w:pPr>
              <w:ind w:hanging="62"/>
              <w:jc w:val="both"/>
              <w:rPr>
                <w:sz w:val="18"/>
                <w:szCs w:val="18"/>
              </w:rPr>
            </w:pPr>
          </w:p>
        </w:tc>
        <w:tc>
          <w:tcPr>
            <w:tcW w:w="850" w:type="dxa"/>
          </w:tcPr>
          <w:p w:rsidR="002661B9" w:rsidRPr="00725332"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4</w:t>
            </w:r>
          </w:p>
        </w:tc>
        <w:tc>
          <w:tcPr>
            <w:tcW w:w="1559" w:type="dxa"/>
          </w:tcPr>
          <w:p w:rsidR="002661B9" w:rsidRPr="00E26EAB" w:rsidRDefault="002661B9" w:rsidP="00FE1311">
            <w:pPr>
              <w:pStyle w:val="ConsPlusNormal"/>
              <w:ind w:firstLine="0"/>
              <w:rPr>
                <w:rFonts w:ascii="Times New Roman" w:hAnsi="Times New Roman" w:cs="Times New Roman"/>
                <w:sz w:val="18"/>
                <w:szCs w:val="18"/>
              </w:rPr>
            </w:pPr>
            <w:r w:rsidRPr="00E26EAB">
              <w:rPr>
                <w:rFonts w:ascii="Times New Roman" w:hAnsi="Times New Roman" w:cs="Times New Roman"/>
                <w:sz w:val="18"/>
                <w:szCs w:val="18"/>
              </w:rPr>
              <w:t>Сохранение количества заключенных договоров, муниципаль</w:t>
            </w:r>
            <w:r>
              <w:rPr>
                <w:rFonts w:ascii="Times New Roman" w:hAnsi="Times New Roman" w:cs="Times New Roman"/>
                <w:sz w:val="18"/>
                <w:szCs w:val="18"/>
              </w:rPr>
              <w:t>ных контрактов на уровне</w:t>
            </w:r>
          </w:p>
        </w:tc>
        <w:tc>
          <w:tcPr>
            <w:tcW w:w="1276" w:type="dxa"/>
            <w:vMerge/>
          </w:tcPr>
          <w:p w:rsidR="002661B9" w:rsidRPr="00E228E3" w:rsidRDefault="002661B9" w:rsidP="00FE1311">
            <w:pPr>
              <w:pStyle w:val="ConsPlusNormal"/>
              <w:rPr>
                <w:rFonts w:ascii="Times New Roman" w:hAnsi="Times New Roman" w:cs="Times New Roman"/>
                <w:sz w:val="18"/>
                <w:szCs w:val="18"/>
              </w:rPr>
            </w:pPr>
          </w:p>
        </w:tc>
        <w:tc>
          <w:tcPr>
            <w:tcW w:w="851" w:type="dxa"/>
            <w:gridSpan w:val="4"/>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48</w:t>
            </w:r>
          </w:p>
        </w:tc>
        <w:tc>
          <w:tcPr>
            <w:tcW w:w="850" w:type="dxa"/>
          </w:tcPr>
          <w:p w:rsidR="002661B9" w:rsidRPr="00E228E3" w:rsidRDefault="00021487"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126</w:t>
            </w:r>
          </w:p>
        </w:tc>
        <w:tc>
          <w:tcPr>
            <w:tcW w:w="851" w:type="dxa"/>
            <w:gridSpan w:val="3"/>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126</w:t>
            </w:r>
          </w:p>
        </w:tc>
        <w:tc>
          <w:tcPr>
            <w:tcW w:w="850" w:type="dxa"/>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126</w:t>
            </w:r>
          </w:p>
        </w:tc>
        <w:tc>
          <w:tcPr>
            <w:tcW w:w="851" w:type="dxa"/>
            <w:gridSpan w:val="3"/>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126</w:t>
            </w:r>
          </w:p>
        </w:tc>
        <w:tc>
          <w:tcPr>
            <w:tcW w:w="1701" w:type="dxa"/>
            <w:gridSpan w:val="4"/>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126</w:t>
            </w:r>
          </w:p>
        </w:tc>
        <w:tc>
          <w:tcPr>
            <w:tcW w:w="2693" w:type="dxa"/>
            <w:gridSpan w:val="3"/>
          </w:tcPr>
          <w:p w:rsidR="002661B9" w:rsidRDefault="002661B9" w:rsidP="00FE1311">
            <w:pPr>
              <w:pStyle w:val="ConsPlusNormal"/>
              <w:ind w:firstLine="0"/>
              <w:jc w:val="center"/>
              <w:rPr>
                <w:rFonts w:ascii="Times New Roman" w:hAnsi="Times New Roman" w:cs="Times New Roman"/>
                <w:sz w:val="18"/>
                <w:szCs w:val="18"/>
              </w:rPr>
            </w:pPr>
            <w:r w:rsidRPr="006535DC">
              <w:rPr>
                <w:rFonts w:ascii="Times New Roman" w:hAnsi="Times New Roman" w:cs="Times New Roman"/>
                <w:sz w:val="18"/>
                <w:szCs w:val="18"/>
              </w:rPr>
              <w:t>Управление по кадрам и делопроизводст</w:t>
            </w:r>
            <w:r>
              <w:rPr>
                <w:rFonts w:ascii="Times New Roman" w:hAnsi="Times New Roman" w:cs="Times New Roman"/>
                <w:sz w:val="18"/>
                <w:szCs w:val="18"/>
              </w:rPr>
              <w:t>ву администрации города Покачи</w:t>
            </w:r>
          </w:p>
          <w:p w:rsidR="002661B9" w:rsidRPr="00E228E3" w:rsidRDefault="002661B9" w:rsidP="00FE1311">
            <w:pPr>
              <w:pStyle w:val="ConsPlusNormal"/>
              <w:ind w:firstLine="0"/>
              <w:jc w:val="center"/>
              <w:rPr>
                <w:rFonts w:ascii="Times New Roman" w:hAnsi="Times New Roman" w:cs="Times New Roman"/>
                <w:sz w:val="18"/>
                <w:szCs w:val="18"/>
              </w:rPr>
            </w:pPr>
            <w:r w:rsidRPr="006535DC">
              <w:rPr>
                <w:rFonts w:ascii="Times New Roman" w:hAnsi="Times New Roman" w:cs="Times New Roman"/>
                <w:sz w:val="18"/>
                <w:szCs w:val="18"/>
              </w:rPr>
              <w:t>МКУ «УМТО»</w:t>
            </w:r>
          </w:p>
        </w:tc>
      </w:tr>
      <w:tr w:rsidR="002661B9" w:rsidRPr="00A32F3A" w:rsidTr="00D53ED5">
        <w:tc>
          <w:tcPr>
            <w:tcW w:w="2552" w:type="dxa"/>
            <w:vMerge/>
          </w:tcPr>
          <w:p w:rsidR="002661B9" w:rsidRPr="00A32F3A" w:rsidRDefault="002661B9" w:rsidP="00FE1311">
            <w:pPr>
              <w:ind w:hanging="62"/>
              <w:jc w:val="both"/>
              <w:rPr>
                <w:sz w:val="18"/>
                <w:szCs w:val="18"/>
              </w:rPr>
            </w:pPr>
          </w:p>
        </w:tc>
        <w:tc>
          <w:tcPr>
            <w:tcW w:w="850" w:type="dxa"/>
          </w:tcPr>
          <w:p w:rsidR="002661B9"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5</w:t>
            </w:r>
          </w:p>
        </w:tc>
        <w:tc>
          <w:tcPr>
            <w:tcW w:w="1559" w:type="dxa"/>
          </w:tcPr>
          <w:p w:rsidR="002661B9" w:rsidRPr="00E26EAB" w:rsidRDefault="002661B9" w:rsidP="00FE1311">
            <w:pPr>
              <w:pStyle w:val="ConsPlusNormal"/>
              <w:ind w:firstLine="0"/>
              <w:rPr>
                <w:rFonts w:ascii="Times New Roman" w:hAnsi="Times New Roman" w:cs="Times New Roman"/>
                <w:sz w:val="18"/>
                <w:szCs w:val="18"/>
              </w:rPr>
            </w:pPr>
            <w:r w:rsidRPr="00E26EAB">
              <w:rPr>
                <w:rFonts w:ascii="Times New Roman" w:hAnsi="Times New Roman" w:cs="Times New Roman"/>
                <w:sz w:val="18"/>
                <w:szCs w:val="18"/>
              </w:rPr>
              <w:t xml:space="preserve">Сохранение количества выполненных заявок на предоставление </w:t>
            </w:r>
            <w:r>
              <w:rPr>
                <w:rFonts w:ascii="Times New Roman" w:hAnsi="Times New Roman" w:cs="Times New Roman"/>
                <w:sz w:val="18"/>
                <w:szCs w:val="18"/>
              </w:rPr>
              <w:t>транспортных услуг</w:t>
            </w:r>
          </w:p>
        </w:tc>
        <w:tc>
          <w:tcPr>
            <w:tcW w:w="1276" w:type="dxa"/>
            <w:vMerge/>
          </w:tcPr>
          <w:p w:rsidR="002661B9" w:rsidRPr="00E228E3" w:rsidRDefault="002661B9" w:rsidP="00FE1311">
            <w:pPr>
              <w:pStyle w:val="ConsPlusNormal"/>
              <w:rPr>
                <w:rFonts w:ascii="Times New Roman" w:hAnsi="Times New Roman" w:cs="Times New Roman"/>
                <w:sz w:val="18"/>
                <w:szCs w:val="18"/>
              </w:rPr>
            </w:pPr>
          </w:p>
        </w:tc>
        <w:tc>
          <w:tcPr>
            <w:tcW w:w="851" w:type="dxa"/>
            <w:gridSpan w:val="4"/>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245</w:t>
            </w:r>
          </w:p>
        </w:tc>
        <w:tc>
          <w:tcPr>
            <w:tcW w:w="850" w:type="dxa"/>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245</w:t>
            </w:r>
          </w:p>
        </w:tc>
        <w:tc>
          <w:tcPr>
            <w:tcW w:w="851" w:type="dxa"/>
            <w:gridSpan w:val="3"/>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245</w:t>
            </w:r>
          </w:p>
        </w:tc>
        <w:tc>
          <w:tcPr>
            <w:tcW w:w="850" w:type="dxa"/>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245</w:t>
            </w:r>
          </w:p>
        </w:tc>
        <w:tc>
          <w:tcPr>
            <w:tcW w:w="851" w:type="dxa"/>
            <w:gridSpan w:val="3"/>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245</w:t>
            </w:r>
          </w:p>
        </w:tc>
        <w:tc>
          <w:tcPr>
            <w:tcW w:w="1701" w:type="dxa"/>
            <w:gridSpan w:val="4"/>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245</w:t>
            </w:r>
          </w:p>
        </w:tc>
        <w:tc>
          <w:tcPr>
            <w:tcW w:w="2693" w:type="dxa"/>
            <w:gridSpan w:val="3"/>
          </w:tcPr>
          <w:p w:rsidR="002661B9" w:rsidRDefault="002661B9" w:rsidP="00FE1311">
            <w:pPr>
              <w:pStyle w:val="ConsPlusNormal"/>
              <w:ind w:firstLine="0"/>
              <w:jc w:val="center"/>
              <w:rPr>
                <w:rFonts w:ascii="Times New Roman" w:hAnsi="Times New Roman" w:cs="Times New Roman"/>
                <w:sz w:val="18"/>
                <w:szCs w:val="18"/>
              </w:rPr>
            </w:pPr>
            <w:r w:rsidRPr="006535DC">
              <w:rPr>
                <w:rFonts w:ascii="Times New Roman" w:hAnsi="Times New Roman" w:cs="Times New Roman"/>
                <w:sz w:val="18"/>
                <w:szCs w:val="18"/>
              </w:rPr>
              <w:t>Управление по кадрам и делопроизводст</w:t>
            </w:r>
            <w:r>
              <w:rPr>
                <w:rFonts w:ascii="Times New Roman" w:hAnsi="Times New Roman" w:cs="Times New Roman"/>
                <w:sz w:val="18"/>
                <w:szCs w:val="18"/>
              </w:rPr>
              <w:t>ву администрации города Покачи</w:t>
            </w:r>
          </w:p>
          <w:p w:rsidR="002661B9" w:rsidRPr="00E228E3" w:rsidRDefault="002661B9" w:rsidP="00FE1311">
            <w:pPr>
              <w:pStyle w:val="ConsPlusNormal"/>
              <w:ind w:firstLine="0"/>
              <w:jc w:val="center"/>
              <w:rPr>
                <w:rFonts w:ascii="Times New Roman" w:hAnsi="Times New Roman" w:cs="Times New Roman"/>
                <w:sz w:val="18"/>
                <w:szCs w:val="18"/>
              </w:rPr>
            </w:pPr>
            <w:r w:rsidRPr="006535DC">
              <w:rPr>
                <w:rFonts w:ascii="Times New Roman" w:hAnsi="Times New Roman" w:cs="Times New Roman"/>
                <w:sz w:val="18"/>
                <w:szCs w:val="18"/>
              </w:rPr>
              <w:t>МКУ «УМТО»</w:t>
            </w:r>
          </w:p>
        </w:tc>
      </w:tr>
      <w:tr w:rsidR="002661B9" w:rsidRPr="00A32F3A" w:rsidTr="00D53ED5">
        <w:tc>
          <w:tcPr>
            <w:tcW w:w="2552" w:type="dxa"/>
            <w:vMerge w:val="restart"/>
          </w:tcPr>
          <w:p w:rsidR="002661B9" w:rsidRPr="00E228E3" w:rsidRDefault="002661B9" w:rsidP="00FE1311">
            <w:pPr>
              <w:pStyle w:val="ConsPlusNormal"/>
              <w:ind w:hanging="62"/>
              <w:jc w:val="both"/>
              <w:rPr>
                <w:rFonts w:ascii="Times New Roman" w:hAnsi="Times New Roman" w:cs="Times New Roman"/>
                <w:sz w:val="18"/>
                <w:szCs w:val="18"/>
              </w:rPr>
            </w:pPr>
            <w:r w:rsidRPr="00725332">
              <w:rPr>
                <w:rFonts w:ascii="Times New Roman" w:hAnsi="Times New Roman" w:cs="Times New Roman"/>
                <w:sz w:val="18"/>
                <w:szCs w:val="18"/>
              </w:rPr>
              <w:t xml:space="preserve">Параметры финансового обеспечения </w:t>
            </w:r>
            <w:r>
              <w:rPr>
                <w:rFonts w:ascii="Times New Roman" w:hAnsi="Times New Roman" w:cs="Times New Roman"/>
                <w:sz w:val="18"/>
                <w:szCs w:val="18"/>
              </w:rPr>
              <w:t>муниципальной</w:t>
            </w:r>
            <w:r w:rsidRPr="00725332">
              <w:rPr>
                <w:rFonts w:ascii="Times New Roman" w:hAnsi="Times New Roman" w:cs="Times New Roman"/>
                <w:sz w:val="18"/>
                <w:szCs w:val="18"/>
              </w:rPr>
              <w:t xml:space="preserve"> </w:t>
            </w:r>
            <w:r w:rsidRPr="006E7277">
              <w:rPr>
                <w:rFonts w:ascii="Times New Roman" w:hAnsi="Times New Roman" w:cs="Times New Roman"/>
                <w:sz w:val="18"/>
                <w:szCs w:val="18"/>
              </w:rPr>
              <w:t>программы &lt;</w:t>
            </w:r>
            <w:r>
              <w:rPr>
                <w:rFonts w:ascii="Times New Roman" w:hAnsi="Times New Roman" w:cs="Times New Roman"/>
                <w:sz w:val="18"/>
                <w:szCs w:val="18"/>
              </w:rPr>
              <w:t>9</w:t>
            </w:r>
            <w:r w:rsidRPr="006E7277">
              <w:rPr>
                <w:rFonts w:ascii="Times New Roman" w:hAnsi="Times New Roman" w:cs="Times New Roman"/>
                <w:sz w:val="18"/>
                <w:szCs w:val="18"/>
              </w:rPr>
              <w:t>&gt;</w:t>
            </w:r>
          </w:p>
        </w:tc>
        <w:tc>
          <w:tcPr>
            <w:tcW w:w="2409" w:type="dxa"/>
            <w:gridSpan w:val="2"/>
            <w:vMerge w:val="restart"/>
          </w:tcPr>
          <w:p w:rsidR="002661B9" w:rsidRPr="00E228E3" w:rsidRDefault="002661B9" w:rsidP="00FE1311">
            <w:pPr>
              <w:pStyle w:val="ConsPlusNormal"/>
              <w:ind w:hanging="62"/>
              <w:jc w:val="center"/>
              <w:rPr>
                <w:rFonts w:ascii="Times New Roman" w:hAnsi="Times New Roman" w:cs="Times New Roman"/>
                <w:sz w:val="18"/>
                <w:szCs w:val="18"/>
              </w:rPr>
            </w:pPr>
            <w:r w:rsidRPr="00725332">
              <w:rPr>
                <w:rFonts w:ascii="Times New Roman" w:hAnsi="Times New Roman" w:cs="Times New Roman"/>
                <w:sz w:val="18"/>
                <w:szCs w:val="18"/>
              </w:rPr>
              <w:t>Источники финансирования</w:t>
            </w:r>
          </w:p>
        </w:tc>
        <w:tc>
          <w:tcPr>
            <w:tcW w:w="9923" w:type="dxa"/>
            <w:gridSpan w:val="20"/>
          </w:tcPr>
          <w:p w:rsidR="002661B9" w:rsidRPr="00E228E3" w:rsidRDefault="002661B9" w:rsidP="00FE1311">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 xml:space="preserve">Расходы по годам </w:t>
            </w:r>
            <w:r w:rsidRPr="00725332">
              <w:rPr>
                <w:rFonts w:ascii="Times New Roman" w:hAnsi="Times New Roman" w:cs="Times New Roman"/>
                <w:sz w:val="18"/>
                <w:szCs w:val="18"/>
              </w:rPr>
              <w:t xml:space="preserve"> </w:t>
            </w:r>
            <w:r>
              <w:rPr>
                <w:rFonts w:ascii="Times New Roman" w:hAnsi="Times New Roman" w:cs="Times New Roman"/>
                <w:sz w:val="18"/>
                <w:szCs w:val="18"/>
              </w:rPr>
              <w:t>(</w:t>
            </w:r>
            <w:r w:rsidRPr="00725332">
              <w:rPr>
                <w:rFonts w:ascii="Times New Roman" w:hAnsi="Times New Roman" w:cs="Times New Roman"/>
                <w:sz w:val="18"/>
                <w:szCs w:val="18"/>
              </w:rPr>
              <w:t>рублей)</w:t>
            </w:r>
          </w:p>
        </w:tc>
      </w:tr>
      <w:tr w:rsidR="00021487" w:rsidRPr="00A32F3A" w:rsidTr="00D53ED5">
        <w:tc>
          <w:tcPr>
            <w:tcW w:w="2552" w:type="dxa"/>
            <w:vMerge/>
          </w:tcPr>
          <w:p w:rsidR="00021487" w:rsidRPr="00A32F3A" w:rsidRDefault="00021487" w:rsidP="00FE1311">
            <w:pPr>
              <w:ind w:hanging="62"/>
              <w:rPr>
                <w:sz w:val="18"/>
                <w:szCs w:val="18"/>
              </w:rPr>
            </w:pPr>
          </w:p>
        </w:tc>
        <w:tc>
          <w:tcPr>
            <w:tcW w:w="2409" w:type="dxa"/>
            <w:gridSpan w:val="2"/>
            <w:vMerge/>
          </w:tcPr>
          <w:p w:rsidR="00021487" w:rsidRPr="00A32F3A" w:rsidRDefault="00021487" w:rsidP="00FE1311">
            <w:pPr>
              <w:ind w:hanging="62"/>
              <w:rPr>
                <w:sz w:val="18"/>
                <w:szCs w:val="18"/>
              </w:rPr>
            </w:pPr>
          </w:p>
        </w:tc>
        <w:tc>
          <w:tcPr>
            <w:tcW w:w="2014" w:type="dxa"/>
            <w:gridSpan w:val="3"/>
          </w:tcPr>
          <w:p w:rsidR="00021487" w:rsidRPr="00BC5B5A" w:rsidRDefault="00021487" w:rsidP="00801B5C">
            <w:pPr>
              <w:jc w:val="center"/>
              <w:rPr>
                <w:sz w:val="18"/>
                <w:szCs w:val="18"/>
              </w:rPr>
            </w:pPr>
            <w:r w:rsidRPr="00BC5B5A">
              <w:rPr>
                <w:sz w:val="18"/>
                <w:szCs w:val="18"/>
              </w:rPr>
              <w:t>Всего</w:t>
            </w:r>
          </w:p>
          <w:p w:rsidR="00021487" w:rsidRPr="002661B9" w:rsidRDefault="00021487" w:rsidP="002661B9">
            <w:pPr>
              <w:pStyle w:val="ConsPlusNormal"/>
              <w:ind w:firstLine="0"/>
              <w:jc w:val="center"/>
              <w:rPr>
                <w:rFonts w:ascii="Times New Roman" w:hAnsi="Times New Roman" w:cs="Times New Roman"/>
                <w:sz w:val="18"/>
                <w:szCs w:val="18"/>
              </w:rPr>
            </w:pPr>
            <w:r w:rsidRPr="00BC5B5A">
              <w:rPr>
                <w:sz w:val="18"/>
                <w:szCs w:val="18"/>
              </w:rPr>
              <w:t>2019-2030</w:t>
            </w:r>
          </w:p>
        </w:tc>
        <w:tc>
          <w:tcPr>
            <w:tcW w:w="1417" w:type="dxa"/>
            <w:gridSpan w:val="4"/>
          </w:tcPr>
          <w:p w:rsidR="00021487" w:rsidRPr="002661B9" w:rsidRDefault="00021487" w:rsidP="002661B9">
            <w:pPr>
              <w:pStyle w:val="ConsPlusNormal"/>
              <w:ind w:firstLine="0"/>
              <w:jc w:val="center"/>
              <w:rPr>
                <w:rFonts w:ascii="Times New Roman" w:hAnsi="Times New Roman" w:cs="Times New Roman"/>
                <w:sz w:val="18"/>
                <w:szCs w:val="18"/>
              </w:rPr>
            </w:pPr>
            <w:r w:rsidRPr="00BC5B5A">
              <w:rPr>
                <w:sz w:val="18"/>
                <w:szCs w:val="18"/>
              </w:rPr>
              <w:t>2023</w:t>
            </w:r>
          </w:p>
        </w:tc>
        <w:tc>
          <w:tcPr>
            <w:tcW w:w="1276" w:type="dxa"/>
            <w:gridSpan w:val="4"/>
          </w:tcPr>
          <w:p w:rsidR="00021487" w:rsidRPr="002661B9" w:rsidRDefault="00021487" w:rsidP="002661B9">
            <w:pPr>
              <w:pStyle w:val="ConsPlusNormal"/>
              <w:ind w:firstLine="0"/>
              <w:jc w:val="center"/>
              <w:rPr>
                <w:rFonts w:ascii="Times New Roman" w:hAnsi="Times New Roman" w:cs="Times New Roman"/>
                <w:sz w:val="18"/>
                <w:szCs w:val="18"/>
              </w:rPr>
            </w:pPr>
            <w:r w:rsidRPr="00BC5B5A">
              <w:rPr>
                <w:sz w:val="18"/>
                <w:szCs w:val="18"/>
              </w:rPr>
              <w:t>2024</w:t>
            </w:r>
          </w:p>
        </w:tc>
        <w:tc>
          <w:tcPr>
            <w:tcW w:w="1559" w:type="dxa"/>
            <w:gridSpan w:val="4"/>
          </w:tcPr>
          <w:p w:rsidR="00021487" w:rsidRPr="00BD41BF" w:rsidRDefault="00021487" w:rsidP="002661B9">
            <w:pPr>
              <w:pStyle w:val="ConsPlusNormal"/>
              <w:ind w:firstLine="0"/>
              <w:jc w:val="center"/>
              <w:rPr>
                <w:rFonts w:ascii="Times New Roman" w:hAnsi="Times New Roman" w:cs="Times New Roman"/>
                <w:sz w:val="18"/>
                <w:szCs w:val="18"/>
              </w:rPr>
            </w:pPr>
            <w:r w:rsidRPr="00BC5B5A">
              <w:rPr>
                <w:rFonts w:ascii="Times New Roman" w:hAnsi="Times New Roman" w:cs="Times New Roman"/>
                <w:sz w:val="18"/>
                <w:szCs w:val="18"/>
              </w:rPr>
              <w:t>2025</w:t>
            </w:r>
          </w:p>
        </w:tc>
        <w:tc>
          <w:tcPr>
            <w:tcW w:w="1418" w:type="dxa"/>
            <w:gridSpan w:val="3"/>
          </w:tcPr>
          <w:p w:rsidR="00021487" w:rsidRPr="00BD41BF" w:rsidRDefault="00021487" w:rsidP="00D42023">
            <w:pPr>
              <w:pStyle w:val="ConsPlusNormal"/>
              <w:ind w:firstLine="0"/>
              <w:jc w:val="center"/>
              <w:rPr>
                <w:rFonts w:ascii="Times New Roman" w:hAnsi="Times New Roman" w:cs="Times New Roman"/>
                <w:sz w:val="18"/>
                <w:szCs w:val="18"/>
              </w:rPr>
            </w:pPr>
            <w:r w:rsidRPr="00BC5B5A">
              <w:rPr>
                <w:rFonts w:ascii="Times New Roman" w:hAnsi="Times New Roman" w:cs="Times New Roman"/>
                <w:sz w:val="18"/>
                <w:szCs w:val="18"/>
              </w:rPr>
              <w:t>2026</w:t>
            </w:r>
          </w:p>
        </w:tc>
        <w:tc>
          <w:tcPr>
            <w:tcW w:w="2239" w:type="dxa"/>
            <w:gridSpan w:val="2"/>
          </w:tcPr>
          <w:p w:rsidR="00021487" w:rsidRPr="00BD41BF" w:rsidRDefault="00021487" w:rsidP="00D42023">
            <w:pPr>
              <w:pStyle w:val="ConsPlusNormal"/>
              <w:ind w:firstLine="0"/>
              <w:jc w:val="center"/>
              <w:rPr>
                <w:rFonts w:ascii="Times New Roman" w:hAnsi="Times New Roman" w:cs="Times New Roman"/>
                <w:sz w:val="18"/>
                <w:szCs w:val="18"/>
              </w:rPr>
            </w:pPr>
            <w:r w:rsidRPr="00BC5B5A">
              <w:rPr>
                <w:rFonts w:ascii="Times New Roman" w:hAnsi="Times New Roman" w:cs="Times New Roman"/>
                <w:sz w:val="18"/>
                <w:szCs w:val="18"/>
              </w:rPr>
              <w:t>2027-2030</w:t>
            </w:r>
          </w:p>
        </w:tc>
      </w:tr>
      <w:tr w:rsidR="00021487" w:rsidRPr="00A32F3A" w:rsidTr="00D53ED5">
        <w:tc>
          <w:tcPr>
            <w:tcW w:w="2552" w:type="dxa"/>
            <w:vMerge/>
          </w:tcPr>
          <w:p w:rsidR="00021487" w:rsidRPr="00A32F3A" w:rsidRDefault="00021487" w:rsidP="00FE1311">
            <w:pPr>
              <w:ind w:hanging="62"/>
              <w:rPr>
                <w:sz w:val="18"/>
                <w:szCs w:val="18"/>
              </w:rPr>
            </w:pPr>
          </w:p>
        </w:tc>
        <w:tc>
          <w:tcPr>
            <w:tcW w:w="2409" w:type="dxa"/>
            <w:gridSpan w:val="2"/>
          </w:tcPr>
          <w:p w:rsidR="00021487" w:rsidRPr="00E228E3" w:rsidRDefault="00021487" w:rsidP="00184666">
            <w:pPr>
              <w:pStyle w:val="ConsPlusNormal"/>
              <w:ind w:left="-62" w:firstLine="0"/>
              <w:jc w:val="both"/>
              <w:rPr>
                <w:rFonts w:ascii="Times New Roman" w:hAnsi="Times New Roman" w:cs="Times New Roman"/>
                <w:sz w:val="18"/>
                <w:szCs w:val="18"/>
              </w:rPr>
            </w:pPr>
            <w:r w:rsidRPr="00725332">
              <w:rPr>
                <w:rFonts w:ascii="Times New Roman" w:hAnsi="Times New Roman" w:cs="Times New Roman"/>
                <w:sz w:val="18"/>
                <w:szCs w:val="18"/>
              </w:rPr>
              <w:t>всего</w:t>
            </w:r>
          </w:p>
        </w:tc>
        <w:tc>
          <w:tcPr>
            <w:tcW w:w="2014" w:type="dxa"/>
            <w:gridSpan w:val="3"/>
            <w:vAlign w:val="center"/>
          </w:tcPr>
          <w:p w:rsidR="00021487" w:rsidRPr="00587E61" w:rsidRDefault="00A24DE0" w:rsidP="00820667">
            <w:pPr>
              <w:jc w:val="center"/>
              <w:rPr>
                <w:color w:val="000000"/>
                <w:sz w:val="18"/>
                <w:szCs w:val="18"/>
              </w:rPr>
            </w:pPr>
            <w:r>
              <w:rPr>
                <w:color w:val="000000"/>
                <w:sz w:val="16"/>
                <w:szCs w:val="16"/>
              </w:rPr>
              <w:t>832 918 173,00</w:t>
            </w:r>
          </w:p>
        </w:tc>
        <w:tc>
          <w:tcPr>
            <w:tcW w:w="1417" w:type="dxa"/>
            <w:gridSpan w:val="4"/>
            <w:vAlign w:val="center"/>
          </w:tcPr>
          <w:p w:rsidR="00021487" w:rsidRPr="00BC5B5A" w:rsidRDefault="00021487" w:rsidP="00801B5C">
            <w:pPr>
              <w:jc w:val="center"/>
              <w:rPr>
                <w:sz w:val="16"/>
                <w:szCs w:val="16"/>
              </w:rPr>
            </w:pPr>
            <w:r>
              <w:rPr>
                <w:sz w:val="16"/>
                <w:szCs w:val="16"/>
              </w:rPr>
              <w:t>87 261 512,38</w:t>
            </w:r>
          </w:p>
          <w:p w:rsidR="00021487" w:rsidRPr="00587E61" w:rsidRDefault="00021487" w:rsidP="00820667">
            <w:pPr>
              <w:jc w:val="center"/>
              <w:rPr>
                <w:color w:val="000000"/>
                <w:sz w:val="18"/>
                <w:szCs w:val="18"/>
              </w:rPr>
            </w:pPr>
          </w:p>
        </w:tc>
        <w:tc>
          <w:tcPr>
            <w:tcW w:w="1276" w:type="dxa"/>
            <w:gridSpan w:val="4"/>
            <w:vAlign w:val="center"/>
          </w:tcPr>
          <w:p w:rsidR="00021487" w:rsidRPr="00BC5B5A" w:rsidRDefault="00021487" w:rsidP="00801B5C">
            <w:pPr>
              <w:jc w:val="center"/>
              <w:rPr>
                <w:sz w:val="16"/>
                <w:szCs w:val="16"/>
              </w:rPr>
            </w:pPr>
            <w:r>
              <w:rPr>
                <w:sz w:val="16"/>
                <w:szCs w:val="16"/>
              </w:rPr>
              <w:t>78 750 452,21</w:t>
            </w:r>
          </w:p>
          <w:p w:rsidR="00021487" w:rsidRPr="00587E61" w:rsidRDefault="00021487" w:rsidP="00820667">
            <w:pPr>
              <w:jc w:val="center"/>
              <w:rPr>
                <w:color w:val="000000"/>
                <w:sz w:val="18"/>
                <w:szCs w:val="18"/>
              </w:rPr>
            </w:pPr>
          </w:p>
        </w:tc>
        <w:tc>
          <w:tcPr>
            <w:tcW w:w="1559" w:type="dxa"/>
            <w:gridSpan w:val="4"/>
            <w:vAlign w:val="center"/>
          </w:tcPr>
          <w:p w:rsidR="00021487" w:rsidRPr="00BC5B5A" w:rsidRDefault="00021487" w:rsidP="00801B5C">
            <w:pPr>
              <w:jc w:val="center"/>
              <w:rPr>
                <w:sz w:val="16"/>
                <w:szCs w:val="16"/>
              </w:rPr>
            </w:pPr>
            <w:r w:rsidRPr="00BC5B5A">
              <w:rPr>
                <w:sz w:val="16"/>
                <w:szCs w:val="16"/>
              </w:rPr>
              <w:t>76 550 635,63</w:t>
            </w:r>
          </w:p>
          <w:p w:rsidR="00021487" w:rsidRPr="00587E61" w:rsidRDefault="00021487" w:rsidP="00820667">
            <w:pPr>
              <w:jc w:val="center"/>
              <w:rPr>
                <w:color w:val="000000"/>
                <w:sz w:val="18"/>
                <w:szCs w:val="18"/>
              </w:rPr>
            </w:pPr>
          </w:p>
        </w:tc>
        <w:tc>
          <w:tcPr>
            <w:tcW w:w="1418" w:type="dxa"/>
            <w:gridSpan w:val="3"/>
            <w:vAlign w:val="center"/>
          </w:tcPr>
          <w:p w:rsidR="00021487" w:rsidRPr="00BC5B5A" w:rsidRDefault="00021487" w:rsidP="00801B5C">
            <w:pPr>
              <w:jc w:val="center"/>
              <w:rPr>
                <w:color w:val="000000"/>
                <w:sz w:val="16"/>
                <w:szCs w:val="16"/>
              </w:rPr>
            </w:pPr>
            <w:r w:rsidRPr="00BC5B5A">
              <w:rPr>
                <w:color w:val="000000"/>
                <w:sz w:val="16"/>
                <w:szCs w:val="16"/>
              </w:rPr>
              <w:t>53 185 000,00</w:t>
            </w:r>
          </w:p>
          <w:p w:rsidR="00021487" w:rsidRPr="00587E61" w:rsidRDefault="00021487" w:rsidP="00820667">
            <w:pPr>
              <w:jc w:val="center"/>
              <w:rPr>
                <w:color w:val="000000"/>
                <w:sz w:val="18"/>
                <w:szCs w:val="18"/>
              </w:rPr>
            </w:pPr>
          </w:p>
        </w:tc>
        <w:tc>
          <w:tcPr>
            <w:tcW w:w="2239" w:type="dxa"/>
            <w:gridSpan w:val="2"/>
            <w:vAlign w:val="center"/>
          </w:tcPr>
          <w:p w:rsidR="00021487" w:rsidRPr="00BC5B5A" w:rsidRDefault="00021487" w:rsidP="00801B5C">
            <w:pPr>
              <w:jc w:val="center"/>
              <w:rPr>
                <w:color w:val="000000"/>
                <w:sz w:val="16"/>
                <w:szCs w:val="16"/>
              </w:rPr>
            </w:pPr>
            <w:r w:rsidRPr="00BC5B5A">
              <w:rPr>
                <w:color w:val="000000"/>
                <w:sz w:val="16"/>
                <w:szCs w:val="16"/>
              </w:rPr>
              <w:t>212 740 000,00</w:t>
            </w:r>
          </w:p>
          <w:p w:rsidR="00021487" w:rsidRPr="00587E61" w:rsidRDefault="00021487" w:rsidP="00D42023">
            <w:pPr>
              <w:pStyle w:val="ConsPlusNormal"/>
              <w:ind w:firstLine="0"/>
              <w:jc w:val="center"/>
              <w:rPr>
                <w:rFonts w:ascii="Times New Roman" w:hAnsi="Times New Roman" w:cs="Times New Roman"/>
                <w:sz w:val="18"/>
                <w:szCs w:val="18"/>
                <w:highlight w:val="yellow"/>
              </w:rPr>
            </w:pPr>
          </w:p>
        </w:tc>
      </w:tr>
      <w:tr w:rsidR="00021487" w:rsidRPr="00A32F3A" w:rsidTr="00D53ED5">
        <w:tc>
          <w:tcPr>
            <w:tcW w:w="2552" w:type="dxa"/>
            <w:vMerge/>
          </w:tcPr>
          <w:p w:rsidR="00021487" w:rsidRPr="00A32F3A" w:rsidRDefault="00021487" w:rsidP="00FE1311">
            <w:pPr>
              <w:ind w:hanging="62"/>
              <w:rPr>
                <w:sz w:val="18"/>
                <w:szCs w:val="18"/>
              </w:rPr>
            </w:pPr>
          </w:p>
        </w:tc>
        <w:tc>
          <w:tcPr>
            <w:tcW w:w="2409" w:type="dxa"/>
            <w:gridSpan w:val="2"/>
          </w:tcPr>
          <w:p w:rsidR="00021487" w:rsidRPr="00E228E3" w:rsidRDefault="00021487" w:rsidP="00FE1311">
            <w:pPr>
              <w:pStyle w:val="ConsPlusNormal"/>
              <w:ind w:hanging="62"/>
              <w:jc w:val="both"/>
              <w:rPr>
                <w:rFonts w:ascii="Times New Roman" w:hAnsi="Times New Roman" w:cs="Times New Roman"/>
                <w:sz w:val="18"/>
                <w:szCs w:val="18"/>
              </w:rPr>
            </w:pPr>
            <w:r w:rsidRPr="00725332">
              <w:rPr>
                <w:rFonts w:ascii="Times New Roman" w:hAnsi="Times New Roman" w:cs="Times New Roman"/>
                <w:sz w:val="18"/>
                <w:szCs w:val="18"/>
              </w:rPr>
              <w:t>федеральный бюджет</w:t>
            </w:r>
          </w:p>
        </w:tc>
        <w:tc>
          <w:tcPr>
            <w:tcW w:w="2014" w:type="dxa"/>
            <w:gridSpan w:val="3"/>
            <w:vAlign w:val="center"/>
          </w:tcPr>
          <w:p w:rsidR="00021487" w:rsidRPr="00587E61" w:rsidRDefault="00021487" w:rsidP="00820667">
            <w:pPr>
              <w:jc w:val="center"/>
              <w:rPr>
                <w:color w:val="000000"/>
                <w:sz w:val="18"/>
                <w:szCs w:val="18"/>
              </w:rPr>
            </w:pPr>
            <w:r w:rsidRPr="00BC5B5A">
              <w:rPr>
                <w:color w:val="000000"/>
                <w:sz w:val="16"/>
                <w:szCs w:val="16"/>
              </w:rPr>
              <w:t>0,00</w:t>
            </w:r>
          </w:p>
        </w:tc>
        <w:tc>
          <w:tcPr>
            <w:tcW w:w="1417" w:type="dxa"/>
            <w:gridSpan w:val="4"/>
            <w:vAlign w:val="center"/>
          </w:tcPr>
          <w:p w:rsidR="00021487" w:rsidRPr="00587E61" w:rsidRDefault="00021487" w:rsidP="00820667">
            <w:pPr>
              <w:jc w:val="center"/>
              <w:rPr>
                <w:color w:val="000000"/>
                <w:sz w:val="18"/>
                <w:szCs w:val="18"/>
              </w:rPr>
            </w:pPr>
            <w:r w:rsidRPr="00BC5B5A">
              <w:rPr>
                <w:color w:val="000000"/>
                <w:sz w:val="16"/>
                <w:szCs w:val="16"/>
              </w:rPr>
              <w:t>0,00</w:t>
            </w:r>
          </w:p>
        </w:tc>
        <w:tc>
          <w:tcPr>
            <w:tcW w:w="1276" w:type="dxa"/>
            <w:gridSpan w:val="4"/>
            <w:vAlign w:val="center"/>
          </w:tcPr>
          <w:p w:rsidR="00021487" w:rsidRPr="00587E61" w:rsidRDefault="00021487" w:rsidP="00820667">
            <w:pPr>
              <w:jc w:val="center"/>
              <w:rPr>
                <w:color w:val="000000"/>
                <w:sz w:val="18"/>
                <w:szCs w:val="18"/>
              </w:rPr>
            </w:pPr>
            <w:r w:rsidRPr="00BC5B5A">
              <w:rPr>
                <w:color w:val="000000"/>
                <w:sz w:val="16"/>
                <w:szCs w:val="16"/>
              </w:rPr>
              <w:t>0,00</w:t>
            </w:r>
          </w:p>
        </w:tc>
        <w:tc>
          <w:tcPr>
            <w:tcW w:w="1559" w:type="dxa"/>
            <w:gridSpan w:val="4"/>
            <w:vAlign w:val="center"/>
          </w:tcPr>
          <w:p w:rsidR="00021487" w:rsidRPr="00587E61" w:rsidRDefault="00021487" w:rsidP="00820667">
            <w:pPr>
              <w:jc w:val="center"/>
              <w:rPr>
                <w:color w:val="000000"/>
                <w:sz w:val="18"/>
                <w:szCs w:val="18"/>
              </w:rPr>
            </w:pPr>
            <w:r w:rsidRPr="00BC5B5A">
              <w:rPr>
                <w:color w:val="000000"/>
                <w:sz w:val="16"/>
                <w:szCs w:val="16"/>
              </w:rPr>
              <w:t>0,00</w:t>
            </w:r>
          </w:p>
        </w:tc>
        <w:tc>
          <w:tcPr>
            <w:tcW w:w="1418" w:type="dxa"/>
            <w:gridSpan w:val="3"/>
            <w:vAlign w:val="center"/>
          </w:tcPr>
          <w:p w:rsidR="00021487" w:rsidRPr="00587E61" w:rsidRDefault="00021487" w:rsidP="00820667">
            <w:pPr>
              <w:jc w:val="center"/>
              <w:rPr>
                <w:color w:val="000000"/>
                <w:sz w:val="18"/>
                <w:szCs w:val="18"/>
              </w:rPr>
            </w:pPr>
            <w:r w:rsidRPr="00BC5B5A">
              <w:rPr>
                <w:color w:val="000000"/>
                <w:sz w:val="16"/>
                <w:szCs w:val="16"/>
              </w:rPr>
              <w:t>0,00</w:t>
            </w:r>
          </w:p>
        </w:tc>
        <w:tc>
          <w:tcPr>
            <w:tcW w:w="2239" w:type="dxa"/>
            <w:gridSpan w:val="2"/>
          </w:tcPr>
          <w:p w:rsidR="00021487" w:rsidRPr="00587E61" w:rsidRDefault="00021487" w:rsidP="00820667">
            <w:pPr>
              <w:pStyle w:val="ConsPlusNormal"/>
              <w:ind w:firstLine="0"/>
              <w:jc w:val="center"/>
              <w:rPr>
                <w:rFonts w:ascii="Times New Roman" w:hAnsi="Times New Roman" w:cs="Times New Roman"/>
                <w:sz w:val="18"/>
                <w:szCs w:val="18"/>
              </w:rPr>
            </w:pPr>
            <w:r w:rsidRPr="00BC5B5A">
              <w:rPr>
                <w:rFonts w:ascii="Times New Roman" w:hAnsi="Times New Roman" w:cs="Times New Roman"/>
                <w:sz w:val="16"/>
                <w:szCs w:val="16"/>
              </w:rPr>
              <w:t>0,00</w:t>
            </w:r>
          </w:p>
        </w:tc>
      </w:tr>
      <w:tr w:rsidR="00021487" w:rsidRPr="00A32F3A" w:rsidTr="00D53ED5">
        <w:tc>
          <w:tcPr>
            <w:tcW w:w="2552" w:type="dxa"/>
            <w:vMerge/>
          </w:tcPr>
          <w:p w:rsidR="00021487" w:rsidRPr="00A32F3A" w:rsidRDefault="00021487" w:rsidP="00FE1311">
            <w:pPr>
              <w:ind w:hanging="62"/>
              <w:rPr>
                <w:sz w:val="18"/>
                <w:szCs w:val="18"/>
              </w:rPr>
            </w:pPr>
          </w:p>
        </w:tc>
        <w:tc>
          <w:tcPr>
            <w:tcW w:w="2409" w:type="dxa"/>
            <w:gridSpan w:val="2"/>
          </w:tcPr>
          <w:p w:rsidR="00021487" w:rsidRPr="00E228E3" w:rsidRDefault="00021487" w:rsidP="00FE1311">
            <w:pPr>
              <w:pStyle w:val="ConsPlusNormal"/>
              <w:ind w:hanging="62"/>
              <w:jc w:val="both"/>
              <w:rPr>
                <w:rFonts w:ascii="Times New Roman" w:hAnsi="Times New Roman" w:cs="Times New Roman"/>
                <w:sz w:val="18"/>
                <w:szCs w:val="18"/>
              </w:rPr>
            </w:pPr>
            <w:r w:rsidRPr="00725332">
              <w:rPr>
                <w:rFonts w:ascii="Times New Roman" w:hAnsi="Times New Roman" w:cs="Times New Roman"/>
                <w:sz w:val="18"/>
                <w:szCs w:val="18"/>
              </w:rPr>
              <w:t>бюджет автономного округа</w:t>
            </w:r>
          </w:p>
        </w:tc>
        <w:tc>
          <w:tcPr>
            <w:tcW w:w="2014" w:type="dxa"/>
            <w:gridSpan w:val="3"/>
            <w:vAlign w:val="center"/>
          </w:tcPr>
          <w:p w:rsidR="00021487" w:rsidRPr="00587E61" w:rsidRDefault="00021487" w:rsidP="00820667">
            <w:pPr>
              <w:jc w:val="center"/>
              <w:rPr>
                <w:color w:val="000000"/>
                <w:sz w:val="18"/>
                <w:szCs w:val="18"/>
              </w:rPr>
            </w:pPr>
            <w:r w:rsidRPr="00BC5B5A">
              <w:rPr>
                <w:color w:val="000000"/>
                <w:sz w:val="16"/>
                <w:szCs w:val="16"/>
              </w:rPr>
              <w:t>0,00</w:t>
            </w:r>
          </w:p>
        </w:tc>
        <w:tc>
          <w:tcPr>
            <w:tcW w:w="1417" w:type="dxa"/>
            <w:gridSpan w:val="4"/>
            <w:vAlign w:val="center"/>
          </w:tcPr>
          <w:p w:rsidR="00021487" w:rsidRPr="00587E61" w:rsidRDefault="00021487" w:rsidP="00820667">
            <w:pPr>
              <w:jc w:val="center"/>
              <w:rPr>
                <w:color w:val="000000"/>
                <w:sz w:val="18"/>
                <w:szCs w:val="18"/>
              </w:rPr>
            </w:pPr>
            <w:r w:rsidRPr="00BC5B5A">
              <w:rPr>
                <w:color w:val="000000"/>
                <w:sz w:val="16"/>
                <w:szCs w:val="16"/>
              </w:rPr>
              <w:t>0,00</w:t>
            </w:r>
          </w:p>
        </w:tc>
        <w:tc>
          <w:tcPr>
            <w:tcW w:w="1276" w:type="dxa"/>
            <w:gridSpan w:val="4"/>
            <w:vAlign w:val="center"/>
          </w:tcPr>
          <w:p w:rsidR="00021487" w:rsidRPr="00587E61" w:rsidRDefault="00021487" w:rsidP="00820667">
            <w:pPr>
              <w:jc w:val="center"/>
              <w:rPr>
                <w:color w:val="000000"/>
                <w:sz w:val="18"/>
                <w:szCs w:val="18"/>
              </w:rPr>
            </w:pPr>
            <w:r w:rsidRPr="00BC5B5A">
              <w:rPr>
                <w:color w:val="000000"/>
                <w:sz w:val="16"/>
                <w:szCs w:val="16"/>
              </w:rPr>
              <w:t>0,00</w:t>
            </w:r>
          </w:p>
        </w:tc>
        <w:tc>
          <w:tcPr>
            <w:tcW w:w="1559" w:type="dxa"/>
            <w:gridSpan w:val="4"/>
            <w:vAlign w:val="center"/>
          </w:tcPr>
          <w:p w:rsidR="00021487" w:rsidRPr="00587E61" w:rsidRDefault="00021487" w:rsidP="00820667">
            <w:pPr>
              <w:jc w:val="center"/>
              <w:rPr>
                <w:color w:val="000000"/>
                <w:sz w:val="18"/>
                <w:szCs w:val="18"/>
              </w:rPr>
            </w:pPr>
            <w:r w:rsidRPr="00BC5B5A">
              <w:rPr>
                <w:color w:val="000000"/>
                <w:sz w:val="16"/>
                <w:szCs w:val="16"/>
              </w:rPr>
              <w:t>0,00</w:t>
            </w:r>
          </w:p>
        </w:tc>
        <w:tc>
          <w:tcPr>
            <w:tcW w:w="1418" w:type="dxa"/>
            <w:gridSpan w:val="3"/>
            <w:vAlign w:val="center"/>
          </w:tcPr>
          <w:p w:rsidR="00021487" w:rsidRPr="00587E61" w:rsidRDefault="00021487" w:rsidP="00820667">
            <w:pPr>
              <w:jc w:val="center"/>
              <w:rPr>
                <w:color w:val="000000"/>
                <w:sz w:val="18"/>
                <w:szCs w:val="18"/>
              </w:rPr>
            </w:pPr>
            <w:r w:rsidRPr="00BC5B5A">
              <w:rPr>
                <w:color w:val="000000"/>
                <w:sz w:val="16"/>
                <w:szCs w:val="16"/>
              </w:rPr>
              <w:t>0,00</w:t>
            </w:r>
          </w:p>
        </w:tc>
        <w:tc>
          <w:tcPr>
            <w:tcW w:w="2239" w:type="dxa"/>
            <w:gridSpan w:val="2"/>
          </w:tcPr>
          <w:p w:rsidR="00021487" w:rsidRPr="00BC5B5A" w:rsidRDefault="00021487" w:rsidP="00801B5C">
            <w:pPr>
              <w:pStyle w:val="ConsPlusNormal"/>
              <w:ind w:firstLine="0"/>
              <w:jc w:val="center"/>
              <w:rPr>
                <w:rFonts w:ascii="Times New Roman" w:hAnsi="Times New Roman" w:cs="Times New Roman"/>
                <w:sz w:val="16"/>
                <w:szCs w:val="16"/>
              </w:rPr>
            </w:pPr>
          </w:p>
          <w:p w:rsidR="00021487" w:rsidRPr="00587E61" w:rsidRDefault="00021487" w:rsidP="00820667">
            <w:pPr>
              <w:pStyle w:val="ConsPlusNormal"/>
              <w:ind w:firstLine="0"/>
              <w:jc w:val="center"/>
              <w:rPr>
                <w:rFonts w:ascii="Times New Roman" w:hAnsi="Times New Roman" w:cs="Times New Roman"/>
                <w:color w:val="FF0000"/>
                <w:sz w:val="18"/>
                <w:szCs w:val="18"/>
              </w:rPr>
            </w:pPr>
            <w:r w:rsidRPr="00BC5B5A">
              <w:rPr>
                <w:rFonts w:ascii="Times New Roman" w:hAnsi="Times New Roman" w:cs="Times New Roman"/>
                <w:sz w:val="16"/>
                <w:szCs w:val="16"/>
              </w:rPr>
              <w:t>0,00</w:t>
            </w:r>
          </w:p>
        </w:tc>
      </w:tr>
      <w:tr w:rsidR="00021487" w:rsidRPr="00A32F3A" w:rsidTr="00D53ED5">
        <w:tc>
          <w:tcPr>
            <w:tcW w:w="2552" w:type="dxa"/>
            <w:vMerge/>
          </w:tcPr>
          <w:p w:rsidR="00021487" w:rsidRPr="00A32F3A" w:rsidRDefault="00021487" w:rsidP="00FE1311">
            <w:pPr>
              <w:ind w:hanging="62"/>
              <w:rPr>
                <w:sz w:val="18"/>
                <w:szCs w:val="18"/>
              </w:rPr>
            </w:pPr>
          </w:p>
        </w:tc>
        <w:tc>
          <w:tcPr>
            <w:tcW w:w="2409" w:type="dxa"/>
            <w:gridSpan w:val="2"/>
          </w:tcPr>
          <w:p w:rsidR="00021487" w:rsidRPr="00E228E3" w:rsidRDefault="00021487" w:rsidP="00FE1311">
            <w:pPr>
              <w:pStyle w:val="ConsPlusNormal"/>
              <w:ind w:hanging="62"/>
              <w:jc w:val="both"/>
              <w:rPr>
                <w:rFonts w:ascii="Times New Roman" w:hAnsi="Times New Roman" w:cs="Times New Roman"/>
                <w:sz w:val="18"/>
                <w:szCs w:val="18"/>
              </w:rPr>
            </w:pPr>
            <w:r w:rsidRPr="00725332">
              <w:rPr>
                <w:rFonts w:ascii="Times New Roman" w:hAnsi="Times New Roman" w:cs="Times New Roman"/>
                <w:sz w:val="18"/>
                <w:szCs w:val="18"/>
              </w:rPr>
              <w:t>местный бюджет</w:t>
            </w:r>
          </w:p>
        </w:tc>
        <w:tc>
          <w:tcPr>
            <w:tcW w:w="2014" w:type="dxa"/>
            <w:gridSpan w:val="3"/>
            <w:vAlign w:val="center"/>
          </w:tcPr>
          <w:p w:rsidR="00021487" w:rsidRPr="00587E61" w:rsidRDefault="00A24DE0" w:rsidP="00820667">
            <w:pPr>
              <w:jc w:val="center"/>
              <w:rPr>
                <w:color w:val="000000"/>
                <w:sz w:val="18"/>
                <w:szCs w:val="18"/>
              </w:rPr>
            </w:pPr>
            <w:r>
              <w:rPr>
                <w:color w:val="000000"/>
                <w:sz w:val="16"/>
                <w:szCs w:val="16"/>
              </w:rPr>
              <w:t>832 918 173,00</w:t>
            </w:r>
          </w:p>
        </w:tc>
        <w:tc>
          <w:tcPr>
            <w:tcW w:w="1417" w:type="dxa"/>
            <w:gridSpan w:val="4"/>
            <w:vAlign w:val="center"/>
          </w:tcPr>
          <w:p w:rsidR="00021487" w:rsidRPr="00BC5B5A" w:rsidRDefault="00021487" w:rsidP="00801B5C">
            <w:pPr>
              <w:jc w:val="center"/>
              <w:rPr>
                <w:sz w:val="16"/>
                <w:szCs w:val="16"/>
              </w:rPr>
            </w:pPr>
            <w:r>
              <w:rPr>
                <w:sz w:val="16"/>
                <w:szCs w:val="16"/>
              </w:rPr>
              <w:t>87 261 512,38</w:t>
            </w:r>
          </w:p>
          <w:p w:rsidR="00021487" w:rsidRPr="00587E61" w:rsidRDefault="00021487" w:rsidP="00820667">
            <w:pPr>
              <w:jc w:val="center"/>
              <w:rPr>
                <w:color w:val="000000"/>
                <w:sz w:val="18"/>
                <w:szCs w:val="18"/>
              </w:rPr>
            </w:pPr>
          </w:p>
        </w:tc>
        <w:tc>
          <w:tcPr>
            <w:tcW w:w="1276" w:type="dxa"/>
            <w:gridSpan w:val="4"/>
            <w:vAlign w:val="center"/>
          </w:tcPr>
          <w:p w:rsidR="00021487" w:rsidRPr="00587E61" w:rsidRDefault="00021487" w:rsidP="00820667">
            <w:pPr>
              <w:jc w:val="center"/>
              <w:rPr>
                <w:color w:val="000000"/>
                <w:sz w:val="18"/>
                <w:szCs w:val="18"/>
              </w:rPr>
            </w:pPr>
            <w:r>
              <w:rPr>
                <w:color w:val="000000"/>
                <w:sz w:val="16"/>
                <w:szCs w:val="16"/>
              </w:rPr>
              <w:t>78 750 452,21</w:t>
            </w:r>
          </w:p>
        </w:tc>
        <w:tc>
          <w:tcPr>
            <w:tcW w:w="1559" w:type="dxa"/>
            <w:gridSpan w:val="4"/>
            <w:vAlign w:val="center"/>
          </w:tcPr>
          <w:p w:rsidR="00021487" w:rsidRPr="00BC5B5A" w:rsidRDefault="00021487" w:rsidP="00801B5C">
            <w:pPr>
              <w:jc w:val="center"/>
              <w:rPr>
                <w:sz w:val="16"/>
                <w:szCs w:val="16"/>
              </w:rPr>
            </w:pPr>
            <w:r w:rsidRPr="00BC5B5A">
              <w:rPr>
                <w:sz w:val="16"/>
                <w:szCs w:val="16"/>
              </w:rPr>
              <w:t>76 550 635,63</w:t>
            </w:r>
          </w:p>
          <w:p w:rsidR="00021487" w:rsidRPr="00587E61" w:rsidRDefault="00021487" w:rsidP="00820667">
            <w:pPr>
              <w:jc w:val="center"/>
              <w:rPr>
                <w:color w:val="000000"/>
                <w:sz w:val="18"/>
                <w:szCs w:val="18"/>
              </w:rPr>
            </w:pPr>
          </w:p>
        </w:tc>
        <w:tc>
          <w:tcPr>
            <w:tcW w:w="1418" w:type="dxa"/>
            <w:gridSpan w:val="3"/>
            <w:vAlign w:val="center"/>
          </w:tcPr>
          <w:p w:rsidR="00021487" w:rsidRPr="00BC5B5A" w:rsidRDefault="00021487" w:rsidP="00801B5C">
            <w:pPr>
              <w:jc w:val="center"/>
              <w:rPr>
                <w:color w:val="000000"/>
                <w:sz w:val="16"/>
                <w:szCs w:val="16"/>
              </w:rPr>
            </w:pPr>
            <w:r w:rsidRPr="00BC5B5A">
              <w:rPr>
                <w:color w:val="000000"/>
                <w:sz w:val="16"/>
                <w:szCs w:val="16"/>
              </w:rPr>
              <w:t>53 185 000,00</w:t>
            </w:r>
          </w:p>
          <w:p w:rsidR="00021487" w:rsidRPr="00587E61" w:rsidRDefault="00021487" w:rsidP="00820667">
            <w:pPr>
              <w:jc w:val="center"/>
              <w:rPr>
                <w:color w:val="000000"/>
                <w:sz w:val="18"/>
                <w:szCs w:val="18"/>
              </w:rPr>
            </w:pPr>
          </w:p>
        </w:tc>
        <w:tc>
          <w:tcPr>
            <w:tcW w:w="2239" w:type="dxa"/>
            <w:gridSpan w:val="2"/>
            <w:vAlign w:val="center"/>
          </w:tcPr>
          <w:p w:rsidR="00021487" w:rsidRPr="00BC5B5A" w:rsidRDefault="00021487" w:rsidP="00801B5C">
            <w:pPr>
              <w:jc w:val="center"/>
              <w:rPr>
                <w:color w:val="000000"/>
                <w:sz w:val="16"/>
                <w:szCs w:val="16"/>
              </w:rPr>
            </w:pPr>
            <w:r w:rsidRPr="00BC5B5A">
              <w:rPr>
                <w:color w:val="000000"/>
                <w:sz w:val="16"/>
                <w:szCs w:val="16"/>
              </w:rPr>
              <w:t>212 740 000,00</w:t>
            </w:r>
          </w:p>
          <w:p w:rsidR="00021487" w:rsidRPr="00587E61" w:rsidRDefault="00021487" w:rsidP="00820667">
            <w:pPr>
              <w:pStyle w:val="ConsPlusNormal"/>
              <w:ind w:firstLine="0"/>
              <w:jc w:val="center"/>
              <w:rPr>
                <w:rFonts w:ascii="Times New Roman" w:hAnsi="Times New Roman" w:cs="Times New Roman"/>
                <w:color w:val="FF0000"/>
                <w:sz w:val="18"/>
                <w:szCs w:val="18"/>
              </w:rPr>
            </w:pPr>
          </w:p>
        </w:tc>
      </w:tr>
      <w:tr w:rsidR="00021487" w:rsidRPr="00A32F3A" w:rsidTr="00D53ED5">
        <w:trPr>
          <w:trHeight w:val="441"/>
        </w:trPr>
        <w:tc>
          <w:tcPr>
            <w:tcW w:w="2552" w:type="dxa"/>
            <w:vMerge/>
          </w:tcPr>
          <w:p w:rsidR="00021487" w:rsidRPr="00A32F3A" w:rsidRDefault="00021487" w:rsidP="00FE1311">
            <w:pPr>
              <w:ind w:hanging="62"/>
              <w:rPr>
                <w:sz w:val="18"/>
                <w:szCs w:val="18"/>
              </w:rPr>
            </w:pPr>
          </w:p>
        </w:tc>
        <w:tc>
          <w:tcPr>
            <w:tcW w:w="2409" w:type="dxa"/>
            <w:gridSpan w:val="2"/>
          </w:tcPr>
          <w:p w:rsidR="00021487" w:rsidRPr="00E228E3" w:rsidRDefault="00021487" w:rsidP="00FE1311">
            <w:pPr>
              <w:pStyle w:val="ConsPlusNormal"/>
              <w:ind w:firstLine="80"/>
              <w:jc w:val="both"/>
              <w:rPr>
                <w:rFonts w:ascii="Times New Roman" w:hAnsi="Times New Roman" w:cs="Times New Roman"/>
                <w:sz w:val="18"/>
                <w:szCs w:val="18"/>
              </w:rPr>
            </w:pPr>
            <w:r w:rsidRPr="00725332">
              <w:rPr>
                <w:rFonts w:ascii="Times New Roman" w:hAnsi="Times New Roman" w:cs="Times New Roman"/>
                <w:sz w:val="18"/>
                <w:szCs w:val="18"/>
              </w:rPr>
              <w:t>иные источники финансирования</w:t>
            </w:r>
          </w:p>
        </w:tc>
        <w:tc>
          <w:tcPr>
            <w:tcW w:w="2014" w:type="dxa"/>
            <w:gridSpan w:val="3"/>
            <w:vAlign w:val="center"/>
          </w:tcPr>
          <w:p w:rsidR="00021487" w:rsidRPr="00BD41BF" w:rsidRDefault="00021487" w:rsidP="00BD41BF">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gridSpan w:val="4"/>
            <w:vAlign w:val="center"/>
          </w:tcPr>
          <w:p w:rsidR="00021487" w:rsidRPr="00BD41BF" w:rsidRDefault="00021487" w:rsidP="00BD41BF">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gridSpan w:val="4"/>
            <w:vAlign w:val="center"/>
          </w:tcPr>
          <w:p w:rsidR="00021487" w:rsidRPr="00BD41BF" w:rsidRDefault="00021487" w:rsidP="00BD41BF">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gridSpan w:val="4"/>
            <w:vAlign w:val="center"/>
          </w:tcPr>
          <w:p w:rsidR="00021487" w:rsidRPr="00BD41BF" w:rsidRDefault="00021487" w:rsidP="00BD41BF">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gridSpan w:val="3"/>
            <w:vAlign w:val="center"/>
          </w:tcPr>
          <w:p w:rsidR="00021487" w:rsidRPr="00BD41BF" w:rsidRDefault="00021487" w:rsidP="0016607E">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0,00</w:t>
            </w:r>
          </w:p>
        </w:tc>
        <w:tc>
          <w:tcPr>
            <w:tcW w:w="2239" w:type="dxa"/>
            <w:gridSpan w:val="2"/>
            <w:vAlign w:val="center"/>
          </w:tcPr>
          <w:p w:rsidR="00021487" w:rsidRPr="00BD41BF" w:rsidRDefault="00021487" w:rsidP="0016607E">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0,00</w:t>
            </w:r>
          </w:p>
        </w:tc>
      </w:tr>
      <w:tr w:rsidR="00021487" w:rsidRPr="002661B9" w:rsidTr="00D53ED5">
        <w:tc>
          <w:tcPr>
            <w:tcW w:w="2552" w:type="dxa"/>
            <w:vMerge w:val="restart"/>
          </w:tcPr>
          <w:p w:rsidR="00021487" w:rsidRPr="002661B9" w:rsidRDefault="00021487" w:rsidP="007527DF">
            <w:pPr>
              <w:pStyle w:val="ConsPlusNormal"/>
              <w:ind w:firstLine="0"/>
              <w:rPr>
                <w:rFonts w:ascii="Times New Roman" w:hAnsi="Times New Roman" w:cs="Times New Roman"/>
                <w:sz w:val="18"/>
                <w:szCs w:val="18"/>
              </w:rPr>
            </w:pPr>
            <w:bookmarkStart w:id="2" w:name="P993"/>
            <w:bookmarkEnd w:id="2"/>
            <w:r w:rsidRPr="002661B9">
              <w:rPr>
                <w:rFonts w:ascii="Times New Roman" w:hAnsi="Times New Roman" w:cs="Times New Roman"/>
                <w:sz w:val="18"/>
                <w:szCs w:val="18"/>
              </w:rPr>
              <w:t>Параметры финансового обеспечения региональных проектов, проектов Ханты-Мансийского автономного округа - Югры, реализуемых в городе Покачи</w:t>
            </w:r>
          </w:p>
        </w:tc>
        <w:tc>
          <w:tcPr>
            <w:tcW w:w="2409" w:type="dxa"/>
            <w:gridSpan w:val="2"/>
            <w:vMerge w:val="restart"/>
          </w:tcPr>
          <w:p w:rsidR="00021487" w:rsidRPr="002661B9" w:rsidRDefault="00021487" w:rsidP="007527DF">
            <w:pPr>
              <w:pStyle w:val="ConsPlusNormal"/>
              <w:ind w:firstLine="0"/>
              <w:rPr>
                <w:rFonts w:ascii="Times New Roman" w:hAnsi="Times New Roman" w:cs="Times New Roman"/>
                <w:sz w:val="18"/>
                <w:szCs w:val="18"/>
              </w:rPr>
            </w:pPr>
            <w:r w:rsidRPr="002661B9">
              <w:rPr>
                <w:rFonts w:ascii="Times New Roman" w:hAnsi="Times New Roman" w:cs="Times New Roman"/>
                <w:sz w:val="18"/>
                <w:szCs w:val="18"/>
              </w:rPr>
              <w:t>Источники финансирования</w:t>
            </w:r>
          </w:p>
        </w:tc>
        <w:tc>
          <w:tcPr>
            <w:tcW w:w="7684" w:type="dxa"/>
            <w:gridSpan w:val="18"/>
          </w:tcPr>
          <w:p w:rsidR="00021487" w:rsidRPr="002661B9" w:rsidRDefault="00021487" w:rsidP="007527DF">
            <w:pPr>
              <w:pStyle w:val="ConsPlusNormal"/>
              <w:jc w:val="center"/>
              <w:rPr>
                <w:rFonts w:ascii="Times New Roman" w:hAnsi="Times New Roman" w:cs="Times New Roman"/>
                <w:sz w:val="18"/>
                <w:szCs w:val="18"/>
              </w:rPr>
            </w:pPr>
            <w:r w:rsidRPr="002661B9">
              <w:rPr>
                <w:rFonts w:ascii="Times New Roman" w:hAnsi="Times New Roman" w:cs="Times New Roman"/>
                <w:sz w:val="18"/>
                <w:szCs w:val="18"/>
              </w:rPr>
              <w:t>Расходы по годам (рублей)</w:t>
            </w:r>
          </w:p>
        </w:tc>
        <w:tc>
          <w:tcPr>
            <w:tcW w:w="2239" w:type="dxa"/>
            <w:gridSpan w:val="2"/>
          </w:tcPr>
          <w:p w:rsidR="00021487" w:rsidRPr="002661B9" w:rsidRDefault="00021487" w:rsidP="007527DF">
            <w:pPr>
              <w:pStyle w:val="ConsPlusNormal"/>
              <w:jc w:val="center"/>
              <w:rPr>
                <w:rFonts w:ascii="Times New Roman" w:hAnsi="Times New Roman" w:cs="Times New Roman"/>
                <w:sz w:val="18"/>
                <w:szCs w:val="18"/>
              </w:rPr>
            </w:pPr>
          </w:p>
        </w:tc>
      </w:tr>
      <w:tr w:rsidR="00021487" w:rsidRPr="002661B9" w:rsidTr="00D53ED5">
        <w:tc>
          <w:tcPr>
            <w:tcW w:w="2552" w:type="dxa"/>
            <w:vMerge/>
          </w:tcPr>
          <w:p w:rsidR="00021487" w:rsidRPr="002661B9" w:rsidRDefault="00021487" w:rsidP="007527DF">
            <w:pPr>
              <w:rPr>
                <w:sz w:val="18"/>
                <w:szCs w:val="18"/>
              </w:rPr>
            </w:pPr>
          </w:p>
        </w:tc>
        <w:tc>
          <w:tcPr>
            <w:tcW w:w="2409" w:type="dxa"/>
            <w:gridSpan w:val="2"/>
            <w:vMerge/>
          </w:tcPr>
          <w:p w:rsidR="00021487" w:rsidRPr="002661B9" w:rsidRDefault="00021487" w:rsidP="007527DF">
            <w:pPr>
              <w:rPr>
                <w:sz w:val="18"/>
                <w:szCs w:val="18"/>
              </w:rPr>
            </w:pPr>
          </w:p>
        </w:tc>
        <w:tc>
          <w:tcPr>
            <w:tcW w:w="204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Всего 2019-2030</w:t>
            </w:r>
          </w:p>
        </w:tc>
        <w:tc>
          <w:tcPr>
            <w:tcW w:w="1417" w:type="dxa"/>
            <w:gridSpan w:val="4"/>
          </w:tcPr>
          <w:p w:rsidR="00021487" w:rsidRPr="002661B9" w:rsidRDefault="00021487" w:rsidP="00021487">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202</w:t>
            </w:r>
            <w:r>
              <w:rPr>
                <w:rFonts w:ascii="Times New Roman" w:hAnsi="Times New Roman" w:cs="Times New Roman"/>
                <w:sz w:val="18"/>
                <w:szCs w:val="18"/>
              </w:rPr>
              <w:t>3</w:t>
            </w:r>
          </w:p>
        </w:tc>
        <w:tc>
          <w:tcPr>
            <w:tcW w:w="1276" w:type="dxa"/>
            <w:gridSpan w:val="4"/>
          </w:tcPr>
          <w:p w:rsidR="00021487" w:rsidRPr="002661B9" w:rsidRDefault="00021487" w:rsidP="00021487">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202</w:t>
            </w:r>
            <w:r>
              <w:rPr>
                <w:rFonts w:ascii="Times New Roman" w:hAnsi="Times New Roman" w:cs="Times New Roman"/>
                <w:sz w:val="18"/>
                <w:szCs w:val="18"/>
              </w:rPr>
              <w:t>4</w:t>
            </w:r>
          </w:p>
        </w:tc>
        <w:tc>
          <w:tcPr>
            <w:tcW w:w="1559" w:type="dxa"/>
            <w:gridSpan w:val="4"/>
          </w:tcPr>
          <w:p w:rsidR="00021487" w:rsidRPr="002661B9" w:rsidRDefault="00021487" w:rsidP="00021487">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202</w:t>
            </w:r>
            <w:r>
              <w:rPr>
                <w:rFonts w:ascii="Times New Roman" w:hAnsi="Times New Roman" w:cs="Times New Roman"/>
                <w:sz w:val="18"/>
                <w:szCs w:val="18"/>
              </w:rPr>
              <w:t>5</w:t>
            </w:r>
          </w:p>
        </w:tc>
        <w:tc>
          <w:tcPr>
            <w:tcW w:w="1385" w:type="dxa"/>
            <w:gridSpan w:val="2"/>
          </w:tcPr>
          <w:p w:rsidR="00021487" w:rsidRPr="002661B9" w:rsidRDefault="00021487" w:rsidP="00021487">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202</w:t>
            </w:r>
            <w:r>
              <w:rPr>
                <w:rFonts w:ascii="Times New Roman" w:hAnsi="Times New Roman" w:cs="Times New Roman"/>
                <w:sz w:val="18"/>
                <w:szCs w:val="18"/>
              </w:rPr>
              <w:t>6</w:t>
            </w:r>
          </w:p>
        </w:tc>
        <w:tc>
          <w:tcPr>
            <w:tcW w:w="2239" w:type="dxa"/>
            <w:gridSpan w:val="2"/>
          </w:tcPr>
          <w:p w:rsidR="00021487" w:rsidRPr="002661B9" w:rsidRDefault="00021487" w:rsidP="00021487">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202</w:t>
            </w:r>
            <w:r>
              <w:rPr>
                <w:rFonts w:ascii="Times New Roman" w:hAnsi="Times New Roman" w:cs="Times New Roman"/>
                <w:sz w:val="18"/>
                <w:szCs w:val="18"/>
              </w:rPr>
              <w:t>7</w:t>
            </w:r>
            <w:r w:rsidRPr="002661B9">
              <w:rPr>
                <w:rFonts w:ascii="Times New Roman" w:hAnsi="Times New Roman" w:cs="Times New Roman"/>
                <w:sz w:val="18"/>
                <w:szCs w:val="18"/>
              </w:rPr>
              <w:t>- 2030</w:t>
            </w:r>
          </w:p>
        </w:tc>
      </w:tr>
      <w:tr w:rsidR="00021487" w:rsidRPr="002661B9" w:rsidTr="00D53ED5">
        <w:tc>
          <w:tcPr>
            <w:tcW w:w="2552" w:type="dxa"/>
            <w:vMerge/>
          </w:tcPr>
          <w:p w:rsidR="00021487" w:rsidRPr="002661B9" w:rsidRDefault="00021487" w:rsidP="007527DF">
            <w:pPr>
              <w:rPr>
                <w:sz w:val="18"/>
                <w:szCs w:val="18"/>
              </w:rPr>
            </w:pPr>
          </w:p>
        </w:tc>
        <w:tc>
          <w:tcPr>
            <w:tcW w:w="12332" w:type="dxa"/>
            <w:gridSpan w:val="22"/>
          </w:tcPr>
          <w:p w:rsidR="00021487" w:rsidRPr="002661B9" w:rsidRDefault="00021487" w:rsidP="007527DF">
            <w:pPr>
              <w:pStyle w:val="ConsPlusNormal"/>
              <w:jc w:val="center"/>
              <w:rPr>
                <w:rFonts w:ascii="Times New Roman" w:hAnsi="Times New Roman" w:cs="Times New Roman"/>
                <w:sz w:val="18"/>
                <w:szCs w:val="18"/>
              </w:rPr>
            </w:pPr>
            <w:r w:rsidRPr="002661B9">
              <w:rPr>
                <w:rFonts w:ascii="Times New Roman" w:hAnsi="Times New Roman" w:cs="Times New Roman"/>
                <w:sz w:val="18"/>
                <w:szCs w:val="18"/>
              </w:rPr>
              <w:t xml:space="preserve">Наименование портфеля проектов (срок реализации </w:t>
            </w:r>
            <w:proofErr w:type="spellStart"/>
            <w:r w:rsidRPr="002661B9">
              <w:rPr>
                <w:rFonts w:ascii="Times New Roman" w:hAnsi="Times New Roman" w:cs="Times New Roman"/>
                <w:sz w:val="18"/>
                <w:szCs w:val="18"/>
              </w:rPr>
              <w:t>дд.мм</w:t>
            </w:r>
            <w:proofErr w:type="gramStart"/>
            <w:r w:rsidRPr="002661B9">
              <w:rPr>
                <w:rFonts w:ascii="Times New Roman" w:hAnsi="Times New Roman" w:cs="Times New Roman"/>
                <w:sz w:val="18"/>
                <w:szCs w:val="18"/>
              </w:rPr>
              <w:t>.г</w:t>
            </w:r>
            <w:proofErr w:type="gramEnd"/>
            <w:r w:rsidRPr="002661B9">
              <w:rPr>
                <w:rFonts w:ascii="Times New Roman" w:hAnsi="Times New Roman" w:cs="Times New Roman"/>
                <w:sz w:val="18"/>
                <w:szCs w:val="18"/>
              </w:rPr>
              <w:t>ггг</w:t>
            </w:r>
            <w:proofErr w:type="spellEnd"/>
            <w:r w:rsidRPr="002661B9">
              <w:rPr>
                <w:rFonts w:ascii="Times New Roman" w:hAnsi="Times New Roman" w:cs="Times New Roman"/>
                <w:sz w:val="18"/>
                <w:szCs w:val="18"/>
              </w:rPr>
              <w:t xml:space="preserve"> - </w:t>
            </w:r>
            <w:proofErr w:type="spellStart"/>
            <w:r w:rsidRPr="002661B9">
              <w:rPr>
                <w:rFonts w:ascii="Times New Roman" w:hAnsi="Times New Roman" w:cs="Times New Roman"/>
                <w:sz w:val="18"/>
                <w:szCs w:val="18"/>
              </w:rPr>
              <w:t>дд.мм.гггг</w:t>
            </w:r>
            <w:proofErr w:type="spellEnd"/>
            <w:r w:rsidRPr="002661B9">
              <w:rPr>
                <w:rFonts w:ascii="Times New Roman" w:hAnsi="Times New Roman" w:cs="Times New Roman"/>
                <w:sz w:val="18"/>
                <w:szCs w:val="18"/>
              </w:rPr>
              <w:t xml:space="preserve">) </w:t>
            </w:r>
          </w:p>
        </w:tc>
      </w:tr>
      <w:tr w:rsidR="00021487" w:rsidRPr="002661B9" w:rsidTr="00D53ED5">
        <w:tc>
          <w:tcPr>
            <w:tcW w:w="2552" w:type="dxa"/>
            <w:vMerge/>
          </w:tcPr>
          <w:p w:rsidR="00021487" w:rsidRPr="002661B9" w:rsidRDefault="00021487" w:rsidP="007527DF">
            <w:pPr>
              <w:rPr>
                <w:sz w:val="18"/>
                <w:szCs w:val="18"/>
              </w:rPr>
            </w:pPr>
          </w:p>
        </w:tc>
        <w:tc>
          <w:tcPr>
            <w:tcW w:w="2409" w:type="dxa"/>
            <w:gridSpan w:val="2"/>
          </w:tcPr>
          <w:p w:rsidR="00021487" w:rsidRPr="002661B9" w:rsidRDefault="00021487" w:rsidP="007527DF">
            <w:pPr>
              <w:pStyle w:val="ConsPlusNormal"/>
              <w:ind w:firstLine="0"/>
              <w:jc w:val="both"/>
              <w:rPr>
                <w:rFonts w:ascii="Times New Roman" w:hAnsi="Times New Roman" w:cs="Times New Roman"/>
                <w:sz w:val="18"/>
                <w:szCs w:val="18"/>
              </w:rPr>
            </w:pPr>
            <w:r w:rsidRPr="002661B9">
              <w:rPr>
                <w:rFonts w:ascii="Times New Roman" w:hAnsi="Times New Roman" w:cs="Times New Roman"/>
                <w:sz w:val="18"/>
                <w:szCs w:val="18"/>
              </w:rPr>
              <w:t>всего</w:t>
            </w:r>
          </w:p>
        </w:tc>
        <w:tc>
          <w:tcPr>
            <w:tcW w:w="204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41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276"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559"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385" w:type="dxa"/>
            <w:gridSpan w:val="2"/>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2239" w:type="dxa"/>
            <w:gridSpan w:val="2"/>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r>
      <w:tr w:rsidR="00021487" w:rsidRPr="002661B9" w:rsidTr="00D53ED5">
        <w:tc>
          <w:tcPr>
            <w:tcW w:w="2552" w:type="dxa"/>
            <w:vMerge/>
          </w:tcPr>
          <w:p w:rsidR="00021487" w:rsidRPr="002661B9" w:rsidRDefault="00021487" w:rsidP="007527DF">
            <w:pPr>
              <w:rPr>
                <w:sz w:val="18"/>
                <w:szCs w:val="18"/>
              </w:rPr>
            </w:pPr>
          </w:p>
        </w:tc>
        <w:tc>
          <w:tcPr>
            <w:tcW w:w="2409" w:type="dxa"/>
            <w:gridSpan w:val="2"/>
          </w:tcPr>
          <w:p w:rsidR="00021487" w:rsidRPr="002661B9" w:rsidRDefault="00021487" w:rsidP="007527DF">
            <w:pPr>
              <w:pStyle w:val="ConsPlusNormal"/>
              <w:ind w:firstLine="0"/>
              <w:jc w:val="both"/>
              <w:rPr>
                <w:rFonts w:ascii="Times New Roman" w:hAnsi="Times New Roman" w:cs="Times New Roman"/>
                <w:sz w:val="18"/>
                <w:szCs w:val="18"/>
              </w:rPr>
            </w:pPr>
            <w:r w:rsidRPr="002661B9">
              <w:rPr>
                <w:rFonts w:ascii="Times New Roman" w:hAnsi="Times New Roman" w:cs="Times New Roman"/>
                <w:sz w:val="18"/>
                <w:szCs w:val="18"/>
              </w:rPr>
              <w:t>федеральный бюджет</w:t>
            </w:r>
          </w:p>
        </w:tc>
        <w:tc>
          <w:tcPr>
            <w:tcW w:w="204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41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276"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559"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385" w:type="dxa"/>
            <w:gridSpan w:val="2"/>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2239" w:type="dxa"/>
            <w:gridSpan w:val="2"/>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r>
      <w:tr w:rsidR="00021487" w:rsidRPr="002661B9" w:rsidTr="00D53ED5">
        <w:tc>
          <w:tcPr>
            <w:tcW w:w="2552" w:type="dxa"/>
            <w:vMerge/>
          </w:tcPr>
          <w:p w:rsidR="00021487" w:rsidRPr="002661B9" w:rsidRDefault="00021487" w:rsidP="007527DF">
            <w:pPr>
              <w:rPr>
                <w:sz w:val="18"/>
                <w:szCs w:val="18"/>
              </w:rPr>
            </w:pPr>
          </w:p>
        </w:tc>
        <w:tc>
          <w:tcPr>
            <w:tcW w:w="2409" w:type="dxa"/>
            <w:gridSpan w:val="2"/>
          </w:tcPr>
          <w:p w:rsidR="00021487" w:rsidRPr="002661B9" w:rsidRDefault="00021487" w:rsidP="007527DF">
            <w:pPr>
              <w:pStyle w:val="ConsPlusNormal"/>
              <w:ind w:firstLine="0"/>
              <w:jc w:val="both"/>
              <w:rPr>
                <w:rFonts w:ascii="Times New Roman" w:hAnsi="Times New Roman" w:cs="Times New Roman"/>
                <w:sz w:val="18"/>
                <w:szCs w:val="18"/>
              </w:rPr>
            </w:pPr>
            <w:r w:rsidRPr="002661B9">
              <w:rPr>
                <w:rFonts w:ascii="Times New Roman" w:hAnsi="Times New Roman" w:cs="Times New Roman"/>
                <w:sz w:val="18"/>
                <w:szCs w:val="18"/>
              </w:rPr>
              <w:t>бюджет автономного округа</w:t>
            </w:r>
          </w:p>
        </w:tc>
        <w:tc>
          <w:tcPr>
            <w:tcW w:w="204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41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276"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559"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385" w:type="dxa"/>
            <w:gridSpan w:val="2"/>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2239" w:type="dxa"/>
            <w:gridSpan w:val="2"/>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r>
      <w:tr w:rsidR="00021487" w:rsidRPr="002661B9" w:rsidTr="00D53ED5">
        <w:tc>
          <w:tcPr>
            <w:tcW w:w="2552" w:type="dxa"/>
            <w:vMerge/>
          </w:tcPr>
          <w:p w:rsidR="00021487" w:rsidRPr="002661B9" w:rsidRDefault="00021487" w:rsidP="007527DF">
            <w:pPr>
              <w:rPr>
                <w:sz w:val="18"/>
                <w:szCs w:val="18"/>
              </w:rPr>
            </w:pPr>
          </w:p>
        </w:tc>
        <w:tc>
          <w:tcPr>
            <w:tcW w:w="2409" w:type="dxa"/>
            <w:gridSpan w:val="2"/>
          </w:tcPr>
          <w:p w:rsidR="00021487" w:rsidRPr="002661B9" w:rsidRDefault="00021487" w:rsidP="007527DF">
            <w:pPr>
              <w:pStyle w:val="ConsPlusNormal"/>
              <w:ind w:firstLine="0"/>
              <w:jc w:val="both"/>
              <w:rPr>
                <w:rFonts w:ascii="Times New Roman" w:hAnsi="Times New Roman" w:cs="Times New Roman"/>
                <w:sz w:val="18"/>
                <w:szCs w:val="18"/>
              </w:rPr>
            </w:pPr>
            <w:r w:rsidRPr="002661B9">
              <w:rPr>
                <w:rFonts w:ascii="Times New Roman" w:hAnsi="Times New Roman" w:cs="Times New Roman"/>
                <w:sz w:val="18"/>
                <w:szCs w:val="18"/>
              </w:rPr>
              <w:t>местный бюджет</w:t>
            </w:r>
          </w:p>
        </w:tc>
        <w:tc>
          <w:tcPr>
            <w:tcW w:w="204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41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276"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559"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385" w:type="dxa"/>
            <w:gridSpan w:val="2"/>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2239" w:type="dxa"/>
            <w:gridSpan w:val="2"/>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r>
      <w:tr w:rsidR="00021487" w:rsidRPr="002661B9" w:rsidTr="00D53ED5">
        <w:tc>
          <w:tcPr>
            <w:tcW w:w="2552" w:type="dxa"/>
            <w:vMerge/>
          </w:tcPr>
          <w:p w:rsidR="00021487" w:rsidRPr="002661B9" w:rsidRDefault="00021487" w:rsidP="007527DF">
            <w:pPr>
              <w:rPr>
                <w:sz w:val="18"/>
                <w:szCs w:val="18"/>
              </w:rPr>
            </w:pPr>
          </w:p>
        </w:tc>
        <w:tc>
          <w:tcPr>
            <w:tcW w:w="2409" w:type="dxa"/>
            <w:gridSpan w:val="2"/>
          </w:tcPr>
          <w:p w:rsidR="00021487" w:rsidRPr="002661B9" w:rsidRDefault="00021487" w:rsidP="007527DF">
            <w:pPr>
              <w:pStyle w:val="ConsPlusNormal"/>
              <w:ind w:firstLine="0"/>
              <w:jc w:val="both"/>
              <w:rPr>
                <w:rFonts w:ascii="Times New Roman" w:hAnsi="Times New Roman" w:cs="Times New Roman"/>
                <w:sz w:val="18"/>
                <w:szCs w:val="18"/>
              </w:rPr>
            </w:pPr>
            <w:r w:rsidRPr="002661B9">
              <w:rPr>
                <w:rFonts w:ascii="Times New Roman" w:hAnsi="Times New Roman" w:cs="Times New Roman"/>
                <w:sz w:val="18"/>
                <w:szCs w:val="18"/>
              </w:rPr>
              <w:t>иные источники финансирования</w:t>
            </w:r>
          </w:p>
        </w:tc>
        <w:tc>
          <w:tcPr>
            <w:tcW w:w="204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41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276"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559"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385" w:type="dxa"/>
            <w:gridSpan w:val="2"/>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2239" w:type="dxa"/>
            <w:gridSpan w:val="2"/>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r>
      <w:tr w:rsidR="00021487" w:rsidRPr="002661B9" w:rsidTr="00D53ED5">
        <w:tc>
          <w:tcPr>
            <w:tcW w:w="2552" w:type="dxa"/>
            <w:vMerge/>
          </w:tcPr>
          <w:p w:rsidR="00021487" w:rsidRPr="002661B9" w:rsidRDefault="00021487" w:rsidP="007527DF">
            <w:pPr>
              <w:rPr>
                <w:sz w:val="18"/>
                <w:szCs w:val="18"/>
              </w:rPr>
            </w:pPr>
          </w:p>
        </w:tc>
        <w:tc>
          <w:tcPr>
            <w:tcW w:w="12332" w:type="dxa"/>
            <w:gridSpan w:val="22"/>
          </w:tcPr>
          <w:p w:rsidR="00021487" w:rsidRPr="002661B9" w:rsidRDefault="00021487" w:rsidP="007527DF">
            <w:pPr>
              <w:pStyle w:val="ConsPlusNormal"/>
              <w:jc w:val="center"/>
              <w:rPr>
                <w:rFonts w:ascii="Times New Roman" w:hAnsi="Times New Roman" w:cs="Times New Roman"/>
                <w:sz w:val="18"/>
                <w:szCs w:val="18"/>
              </w:rPr>
            </w:pPr>
            <w:r w:rsidRPr="002661B9">
              <w:rPr>
                <w:rFonts w:ascii="Times New Roman" w:hAnsi="Times New Roman" w:cs="Times New Roman"/>
                <w:sz w:val="18"/>
                <w:szCs w:val="18"/>
              </w:rPr>
              <w:t xml:space="preserve">Наименование проекта автономного округа (срок реализации </w:t>
            </w:r>
            <w:proofErr w:type="spellStart"/>
            <w:r w:rsidRPr="002661B9">
              <w:rPr>
                <w:rFonts w:ascii="Times New Roman" w:hAnsi="Times New Roman" w:cs="Times New Roman"/>
                <w:sz w:val="18"/>
                <w:szCs w:val="18"/>
              </w:rPr>
              <w:t>дд.мм</w:t>
            </w:r>
            <w:proofErr w:type="gramStart"/>
            <w:r w:rsidRPr="002661B9">
              <w:rPr>
                <w:rFonts w:ascii="Times New Roman" w:hAnsi="Times New Roman" w:cs="Times New Roman"/>
                <w:sz w:val="18"/>
                <w:szCs w:val="18"/>
              </w:rPr>
              <w:t>.г</w:t>
            </w:r>
            <w:proofErr w:type="gramEnd"/>
            <w:r w:rsidRPr="002661B9">
              <w:rPr>
                <w:rFonts w:ascii="Times New Roman" w:hAnsi="Times New Roman" w:cs="Times New Roman"/>
                <w:sz w:val="18"/>
                <w:szCs w:val="18"/>
              </w:rPr>
              <w:t>ггг</w:t>
            </w:r>
            <w:proofErr w:type="spellEnd"/>
            <w:r w:rsidRPr="002661B9">
              <w:rPr>
                <w:rFonts w:ascii="Times New Roman" w:hAnsi="Times New Roman" w:cs="Times New Roman"/>
                <w:sz w:val="18"/>
                <w:szCs w:val="18"/>
              </w:rPr>
              <w:t xml:space="preserve"> - </w:t>
            </w:r>
            <w:proofErr w:type="spellStart"/>
            <w:r w:rsidRPr="002661B9">
              <w:rPr>
                <w:rFonts w:ascii="Times New Roman" w:hAnsi="Times New Roman" w:cs="Times New Roman"/>
                <w:sz w:val="18"/>
                <w:szCs w:val="18"/>
              </w:rPr>
              <w:t>дд.мм.гггг</w:t>
            </w:r>
            <w:proofErr w:type="spellEnd"/>
            <w:r w:rsidRPr="002661B9">
              <w:rPr>
                <w:rFonts w:ascii="Times New Roman" w:hAnsi="Times New Roman" w:cs="Times New Roman"/>
                <w:sz w:val="18"/>
                <w:szCs w:val="18"/>
              </w:rPr>
              <w:t>)</w:t>
            </w:r>
          </w:p>
        </w:tc>
      </w:tr>
      <w:tr w:rsidR="00021487" w:rsidRPr="002661B9" w:rsidTr="00D53ED5">
        <w:tc>
          <w:tcPr>
            <w:tcW w:w="2552" w:type="dxa"/>
            <w:vMerge/>
          </w:tcPr>
          <w:p w:rsidR="00021487" w:rsidRPr="002661B9" w:rsidRDefault="00021487" w:rsidP="007527DF">
            <w:pPr>
              <w:rPr>
                <w:sz w:val="18"/>
                <w:szCs w:val="18"/>
              </w:rPr>
            </w:pPr>
          </w:p>
        </w:tc>
        <w:tc>
          <w:tcPr>
            <w:tcW w:w="2409" w:type="dxa"/>
            <w:gridSpan w:val="2"/>
          </w:tcPr>
          <w:p w:rsidR="00021487" w:rsidRPr="002661B9" w:rsidRDefault="00021487" w:rsidP="007527DF">
            <w:pPr>
              <w:pStyle w:val="ConsPlusNormal"/>
              <w:ind w:firstLine="0"/>
              <w:jc w:val="both"/>
              <w:rPr>
                <w:rFonts w:ascii="Times New Roman" w:hAnsi="Times New Roman" w:cs="Times New Roman"/>
                <w:sz w:val="18"/>
                <w:szCs w:val="18"/>
              </w:rPr>
            </w:pPr>
            <w:r w:rsidRPr="002661B9">
              <w:rPr>
                <w:rFonts w:ascii="Times New Roman" w:hAnsi="Times New Roman" w:cs="Times New Roman"/>
                <w:sz w:val="18"/>
                <w:szCs w:val="18"/>
              </w:rPr>
              <w:t>всего</w:t>
            </w:r>
          </w:p>
        </w:tc>
        <w:tc>
          <w:tcPr>
            <w:tcW w:w="204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41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276"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559"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480" w:type="dxa"/>
            <w:gridSpan w:val="3"/>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2144" w:type="dxa"/>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r>
      <w:tr w:rsidR="00021487" w:rsidRPr="002661B9" w:rsidTr="00D53ED5">
        <w:tc>
          <w:tcPr>
            <w:tcW w:w="2552" w:type="dxa"/>
            <w:vMerge/>
          </w:tcPr>
          <w:p w:rsidR="00021487" w:rsidRPr="002661B9" w:rsidRDefault="00021487" w:rsidP="007527DF">
            <w:pPr>
              <w:rPr>
                <w:sz w:val="18"/>
                <w:szCs w:val="18"/>
              </w:rPr>
            </w:pPr>
          </w:p>
        </w:tc>
        <w:tc>
          <w:tcPr>
            <w:tcW w:w="2409" w:type="dxa"/>
            <w:gridSpan w:val="2"/>
          </w:tcPr>
          <w:p w:rsidR="00021487" w:rsidRPr="002661B9" w:rsidRDefault="00021487" w:rsidP="007527DF">
            <w:pPr>
              <w:pStyle w:val="ConsPlusNormal"/>
              <w:ind w:firstLine="0"/>
              <w:jc w:val="both"/>
              <w:rPr>
                <w:rFonts w:ascii="Times New Roman" w:hAnsi="Times New Roman" w:cs="Times New Roman"/>
                <w:sz w:val="18"/>
                <w:szCs w:val="18"/>
              </w:rPr>
            </w:pPr>
            <w:r w:rsidRPr="002661B9">
              <w:rPr>
                <w:rFonts w:ascii="Times New Roman" w:hAnsi="Times New Roman" w:cs="Times New Roman"/>
                <w:sz w:val="18"/>
                <w:szCs w:val="18"/>
              </w:rPr>
              <w:t>федеральный бюджет</w:t>
            </w:r>
          </w:p>
        </w:tc>
        <w:tc>
          <w:tcPr>
            <w:tcW w:w="204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41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276"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559"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480" w:type="dxa"/>
            <w:gridSpan w:val="3"/>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2144" w:type="dxa"/>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r>
      <w:tr w:rsidR="00021487" w:rsidRPr="002661B9" w:rsidTr="00D53ED5">
        <w:tc>
          <w:tcPr>
            <w:tcW w:w="2552" w:type="dxa"/>
            <w:vMerge/>
          </w:tcPr>
          <w:p w:rsidR="00021487" w:rsidRPr="002661B9" w:rsidRDefault="00021487" w:rsidP="007527DF">
            <w:pPr>
              <w:rPr>
                <w:sz w:val="18"/>
                <w:szCs w:val="18"/>
              </w:rPr>
            </w:pPr>
          </w:p>
        </w:tc>
        <w:tc>
          <w:tcPr>
            <w:tcW w:w="2409" w:type="dxa"/>
            <w:gridSpan w:val="2"/>
          </w:tcPr>
          <w:p w:rsidR="00021487" w:rsidRPr="002661B9" w:rsidRDefault="00021487" w:rsidP="007527DF">
            <w:pPr>
              <w:pStyle w:val="ConsPlusNormal"/>
              <w:ind w:firstLine="0"/>
              <w:jc w:val="both"/>
              <w:rPr>
                <w:rFonts w:ascii="Times New Roman" w:hAnsi="Times New Roman" w:cs="Times New Roman"/>
                <w:sz w:val="18"/>
                <w:szCs w:val="18"/>
              </w:rPr>
            </w:pPr>
            <w:r w:rsidRPr="002661B9">
              <w:rPr>
                <w:rFonts w:ascii="Times New Roman" w:hAnsi="Times New Roman" w:cs="Times New Roman"/>
                <w:sz w:val="18"/>
                <w:szCs w:val="18"/>
              </w:rPr>
              <w:t>бюджет автономного округа</w:t>
            </w:r>
          </w:p>
        </w:tc>
        <w:tc>
          <w:tcPr>
            <w:tcW w:w="204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41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276"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559"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480" w:type="dxa"/>
            <w:gridSpan w:val="3"/>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2144" w:type="dxa"/>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r>
      <w:tr w:rsidR="00021487" w:rsidRPr="002661B9" w:rsidTr="00D53ED5">
        <w:tc>
          <w:tcPr>
            <w:tcW w:w="2552" w:type="dxa"/>
            <w:vMerge/>
          </w:tcPr>
          <w:p w:rsidR="00021487" w:rsidRPr="002661B9" w:rsidRDefault="00021487" w:rsidP="007527DF">
            <w:pPr>
              <w:rPr>
                <w:sz w:val="18"/>
                <w:szCs w:val="18"/>
              </w:rPr>
            </w:pPr>
          </w:p>
        </w:tc>
        <w:tc>
          <w:tcPr>
            <w:tcW w:w="2409" w:type="dxa"/>
            <w:gridSpan w:val="2"/>
          </w:tcPr>
          <w:p w:rsidR="00021487" w:rsidRPr="002661B9" w:rsidRDefault="00021487" w:rsidP="007527DF">
            <w:pPr>
              <w:pStyle w:val="ConsPlusNormal"/>
              <w:ind w:firstLine="0"/>
              <w:jc w:val="both"/>
              <w:rPr>
                <w:rFonts w:ascii="Times New Roman" w:hAnsi="Times New Roman" w:cs="Times New Roman"/>
                <w:sz w:val="18"/>
                <w:szCs w:val="18"/>
              </w:rPr>
            </w:pPr>
            <w:r w:rsidRPr="002661B9">
              <w:rPr>
                <w:rFonts w:ascii="Times New Roman" w:hAnsi="Times New Roman" w:cs="Times New Roman"/>
                <w:sz w:val="18"/>
                <w:szCs w:val="18"/>
              </w:rPr>
              <w:t>местный бюджет</w:t>
            </w:r>
          </w:p>
        </w:tc>
        <w:tc>
          <w:tcPr>
            <w:tcW w:w="204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41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276"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559"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480" w:type="dxa"/>
            <w:gridSpan w:val="3"/>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2144" w:type="dxa"/>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r>
      <w:tr w:rsidR="00021487" w:rsidRPr="002661B9" w:rsidTr="00D53ED5">
        <w:tc>
          <w:tcPr>
            <w:tcW w:w="2552" w:type="dxa"/>
            <w:vMerge/>
          </w:tcPr>
          <w:p w:rsidR="00021487" w:rsidRPr="002661B9" w:rsidRDefault="00021487" w:rsidP="007527DF">
            <w:pPr>
              <w:rPr>
                <w:sz w:val="18"/>
                <w:szCs w:val="18"/>
              </w:rPr>
            </w:pPr>
          </w:p>
        </w:tc>
        <w:tc>
          <w:tcPr>
            <w:tcW w:w="2409" w:type="dxa"/>
            <w:gridSpan w:val="2"/>
          </w:tcPr>
          <w:p w:rsidR="00021487" w:rsidRPr="002661B9" w:rsidRDefault="00021487" w:rsidP="007527DF">
            <w:pPr>
              <w:pStyle w:val="ConsPlusNormal"/>
              <w:ind w:firstLine="0"/>
              <w:jc w:val="both"/>
              <w:rPr>
                <w:rFonts w:ascii="Times New Roman" w:hAnsi="Times New Roman" w:cs="Times New Roman"/>
                <w:sz w:val="18"/>
                <w:szCs w:val="18"/>
              </w:rPr>
            </w:pPr>
            <w:r w:rsidRPr="002661B9">
              <w:rPr>
                <w:rFonts w:ascii="Times New Roman" w:hAnsi="Times New Roman" w:cs="Times New Roman"/>
                <w:sz w:val="18"/>
                <w:szCs w:val="18"/>
              </w:rPr>
              <w:t>иные источники финансирования</w:t>
            </w:r>
          </w:p>
        </w:tc>
        <w:tc>
          <w:tcPr>
            <w:tcW w:w="204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41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276"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559"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480" w:type="dxa"/>
            <w:gridSpan w:val="3"/>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2144" w:type="dxa"/>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r>
      <w:tr w:rsidR="00021487" w:rsidRPr="002661B9" w:rsidTr="00D53ED5">
        <w:tc>
          <w:tcPr>
            <w:tcW w:w="4961" w:type="dxa"/>
            <w:gridSpan w:val="3"/>
            <w:vMerge w:val="restart"/>
          </w:tcPr>
          <w:p w:rsidR="00021487" w:rsidRPr="002661B9" w:rsidRDefault="00021487" w:rsidP="007527DF">
            <w:pPr>
              <w:pStyle w:val="ConsPlusNormal"/>
              <w:ind w:firstLine="0"/>
              <w:jc w:val="both"/>
              <w:rPr>
                <w:rFonts w:ascii="Times New Roman" w:hAnsi="Times New Roman" w:cs="Times New Roman"/>
                <w:sz w:val="18"/>
                <w:szCs w:val="18"/>
              </w:rPr>
            </w:pPr>
            <w:r w:rsidRPr="002661B9">
              <w:rPr>
                <w:rFonts w:ascii="Times New Roman" w:hAnsi="Times New Roman" w:cs="Times New Roman"/>
                <w:sz w:val="18"/>
                <w:szCs w:val="18"/>
              </w:rPr>
              <w:t xml:space="preserve">Объем налоговых расходов муниципального образования </w:t>
            </w:r>
          </w:p>
        </w:tc>
        <w:tc>
          <w:tcPr>
            <w:tcW w:w="9923" w:type="dxa"/>
            <w:gridSpan w:val="20"/>
          </w:tcPr>
          <w:p w:rsidR="00021487" w:rsidRPr="002661B9" w:rsidRDefault="00021487" w:rsidP="007527DF">
            <w:pPr>
              <w:pStyle w:val="ConsPlusNormal"/>
              <w:jc w:val="center"/>
              <w:rPr>
                <w:rFonts w:ascii="Times New Roman" w:hAnsi="Times New Roman" w:cs="Times New Roman"/>
                <w:sz w:val="18"/>
                <w:szCs w:val="18"/>
              </w:rPr>
            </w:pPr>
            <w:r w:rsidRPr="002661B9">
              <w:rPr>
                <w:rFonts w:ascii="Times New Roman" w:hAnsi="Times New Roman" w:cs="Times New Roman"/>
                <w:sz w:val="18"/>
                <w:szCs w:val="18"/>
              </w:rPr>
              <w:t>Расходы по годам (рублей)</w:t>
            </w:r>
          </w:p>
        </w:tc>
      </w:tr>
      <w:tr w:rsidR="00021487" w:rsidRPr="002661B9" w:rsidTr="00D53ED5">
        <w:tc>
          <w:tcPr>
            <w:tcW w:w="4961" w:type="dxa"/>
            <w:gridSpan w:val="3"/>
            <w:vMerge/>
          </w:tcPr>
          <w:p w:rsidR="00021487" w:rsidRPr="002661B9" w:rsidRDefault="00021487" w:rsidP="007527DF">
            <w:pPr>
              <w:rPr>
                <w:sz w:val="18"/>
                <w:szCs w:val="18"/>
              </w:rPr>
            </w:pPr>
          </w:p>
        </w:tc>
        <w:tc>
          <w:tcPr>
            <w:tcW w:w="204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Всего 2019-2030</w:t>
            </w:r>
          </w:p>
        </w:tc>
        <w:tc>
          <w:tcPr>
            <w:tcW w:w="1417" w:type="dxa"/>
            <w:gridSpan w:val="4"/>
          </w:tcPr>
          <w:p w:rsidR="00021487" w:rsidRPr="002661B9" w:rsidRDefault="00021487" w:rsidP="00021487">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202</w:t>
            </w:r>
            <w:r>
              <w:rPr>
                <w:rFonts w:ascii="Times New Roman" w:hAnsi="Times New Roman" w:cs="Times New Roman"/>
                <w:sz w:val="18"/>
                <w:szCs w:val="18"/>
              </w:rPr>
              <w:t>3</w:t>
            </w:r>
          </w:p>
        </w:tc>
        <w:tc>
          <w:tcPr>
            <w:tcW w:w="1276" w:type="dxa"/>
            <w:gridSpan w:val="4"/>
          </w:tcPr>
          <w:p w:rsidR="00021487" w:rsidRPr="002661B9" w:rsidRDefault="00021487" w:rsidP="00021487">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202</w:t>
            </w:r>
            <w:r>
              <w:rPr>
                <w:rFonts w:ascii="Times New Roman" w:hAnsi="Times New Roman" w:cs="Times New Roman"/>
                <w:sz w:val="18"/>
                <w:szCs w:val="18"/>
              </w:rPr>
              <w:t>4</w:t>
            </w:r>
          </w:p>
        </w:tc>
        <w:tc>
          <w:tcPr>
            <w:tcW w:w="1559" w:type="dxa"/>
            <w:gridSpan w:val="4"/>
          </w:tcPr>
          <w:p w:rsidR="00021487" w:rsidRPr="002661B9" w:rsidRDefault="00021487" w:rsidP="00021487">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202</w:t>
            </w:r>
            <w:r>
              <w:rPr>
                <w:rFonts w:ascii="Times New Roman" w:hAnsi="Times New Roman" w:cs="Times New Roman"/>
                <w:sz w:val="18"/>
                <w:szCs w:val="18"/>
              </w:rPr>
              <w:t>5</w:t>
            </w:r>
          </w:p>
        </w:tc>
        <w:tc>
          <w:tcPr>
            <w:tcW w:w="1480" w:type="dxa"/>
            <w:gridSpan w:val="3"/>
          </w:tcPr>
          <w:p w:rsidR="00021487" w:rsidRPr="002661B9" w:rsidRDefault="00021487" w:rsidP="00021487">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202</w:t>
            </w:r>
            <w:r>
              <w:rPr>
                <w:rFonts w:ascii="Times New Roman" w:hAnsi="Times New Roman" w:cs="Times New Roman"/>
                <w:sz w:val="18"/>
                <w:szCs w:val="18"/>
              </w:rPr>
              <w:t>6</w:t>
            </w:r>
          </w:p>
        </w:tc>
        <w:tc>
          <w:tcPr>
            <w:tcW w:w="2144" w:type="dxa"/>
          </w:tcPr>
          <w:p w:rsidR="00021487" w:rsidRPr="002661B9" w:rsidRDefault="00021487" w:rsidP="00021487">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202</w:t>
            </w:r>
            <w:r>
              <w:rPr>
                <w:rFonts w:ascii="Times New Roman" w:hAnsi="Times New Roman" w:cs="Times New Roman"/>
                <w:sz w:val="18"/>
                <w:szCs w:val="18"/>
              </w:rPr>
              <w:t>7</w:t>
            </w:r>
            <w:r w:rsidRPr="002661B9">
              <w:rPr>
                <w:rFonts w:ascii="Times New Roman" w:hAnsi="Times New Roman" w:cs="Times New Roman"/>
                <w:sz w:val="18"/>
                <w:szCs w:val="18"/>
              </w:rPr>
              <w:t>- 2030</w:t>
            </w:r>
          </w:p>
        </w:tc>
      </w:tr>
      <w:tr w:rsidR="00021487" w:rsidRPr="002661B9" w:rsidTr="00D53ED5">
        <w:tc>
          <w:tcPr>
            <w:tcW w:w="4961" w:type="dxa"/>
            <w:gridSpan w:val="3"/>
            <w:vMerge/>
          </w:tcPr>
          <w:p w:rsidR="00021487" w:rsidRPr="002661B9" w:rsidRDefault="00021487" w:rsidP="007527DF">
            <w:pPr>
              <w:rPr>
                <w:sz w:val="18"/>
                <w:szCs w:val="18"/>
              </w:rPr>
            </w:pPr>
          </w:p>
        </w:tc>
        <w:tc>
          <w:tcPr>
            <w:tcW w:w="204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417"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276"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559" w:type="dxa"/>
            <w:gridSpan w:val="4"/>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1480" w:type="dxa"/>
            <w:gridSpan w:val="3"/>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c>
          <w:tcPr>
            <w:tcW w:w="2144" w:type="dxa"/>
          </w:tcPr>
          <w:p w:rsidR="00021487" w:rsidRPr="002661B9" w:rsidRDefault="00021487" w:rsidP="0045695A">
            <w:pPr>
              <w:pStyle w:val="ConsPlusNormal"/>
              <w:ind w:firstLine="0"/>
              <w:jc w:val="center"/>
              <w:rPr>
                <w:rFonts w:ascii="Times New Roman" w:hAnsi="Times New Roman" w:cs="Times New Roman"/>
                <w:sz w:val="18"/>
                <w:szCs w:val="18"/>
              </w:rPr>
            </w:pPr>
            <w:r w:rsidRPr="002661B9">
              <w:rPr>
                <w:rFonts w:ascii="Times New Roman" w:hAnsi="Times New Roman" w:cs="Times New Roman"/>
                <w:sz w:val="18"/>
                <w:szCs w:val="18"/>
              </w:rPr>
              <w:t>0,00</w:t>
            </w:r>
          </w:p>
        </w:tc>
      </w:tr>
    </w:tbl>
    <w:bookmarkEnd w:id="1"/>
    <w:p w:rsidR="00FE1311" w:rsidRPr="00FE1311" w:rsidRDefault="00184666" w:rsidP="00512ACB">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&lt;*&gt; Соглашение от 18.06.2018 № 1 «</w:t>
      </w:r>
      <w:r w:rsidR="00FE1311" w:rsidRPr="00FE1311">
        <w:rPr>
          <w:rFonts w:ascii="Times New Roman" w:hAnsi="Times New Roman" w:cs="Times New Roman"/>
          <w:sz w:val="24"/>
          <w:szCs w:val="24"/>
        </w:rPr>
        <w:t>О взаимодействии между администрацией города Покачи и муни</w:t>
      </w:r>
      <w:r>
        <w:rPr>
          <w:rFonts w:ascii="Times New Roman" w:hAnsi="Times New Roman" w:cs="Times New Roman"/>
          <w:sz w:val="24"/>
          <w:szCs w:val="24"/>
        </w:rPr>
        <w:t>ципальным казенным учреждением «</w:t>
      </w:r>
      <w:r w:rsidR="00FE1311" w:rsidRPr="00FE1311">
        <w:rPr>
          <w:rFonts w:ascii="Times New Roman" w:hAnsi="Times New Roman" w:cs="Times New Roman"/>
          <w:sz w:val="24"/>
          <w:szCs w:val="24"/>
        </w:rPr>
        <w:t>Управление материально-технического обеспечения</w:t>
      </w:r>
      <w:r>
        <w:rPr>
          <w:rFonts w:ascii="Times New Roman" w:hAnsi="Times New Roman" w:cs="Times New Roman"/>
          <w:sz w:val="24"/>
          <w:szCs w:val="24"/>
        </w:rPr>
        <w:t>»</w:t>
      </w:r>
      <w:r w:rsidR="00FE1311" w:rsidRPr="00FE1311">
        <w:rPr>
          <w:rFonts w:ascii="Times New Roman" w:hAnsi="Times New Roman" w:cs="Times New Roman"/>
          <w:sz w:val="24"/>
          <w:szCs w:val="24"/>
        </w:rPr>
        <w:t>.</w:t>
      </w:r>
    </w:p>
    <w:p w:rsidR="00354CE5" w:rsidRDefault="00354CE5" w:rsidP="00215DA6">
      <w:pPr>
        <w:suppressAutoHyphens w:val="0"/>
        <w:rPr>
          <w:sz w:val="24"/>
          <w:szCs w:val="24"/>
        </w:rPr>
      </w:pPr>
    </w:p>
    <w:sectPr w:rsidR="00354CE5" w:rsidSect="0037477F">
      <w:headerReference w:type="default" r:id="rId18"/>
      <w:footnotePr>
        <w:pos w:val="beneathText"/>
      </w:footnotePr>
      <w:pgSz w:w="16837" w:h="11905" w:orient="landscape"/>
      <w:pgMar w:top="851" w:right="1134" w:bottom="851" w:left="284" w:header="227"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ADC" w:rsidRDefault="00967ADC" w:rsidP="00683B7F">
      <w:r>
        <w:separator/>
      </w:r>
    </w:p>
  </w:endnote>
  <w:endnote w:type="continuationSeparator" w:id="0">
    <w:p w:rsidR="00967ADC" w:rsidRDefault="00967ADC" w:rsidP="00683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DE0" w:rsidRDefault="00A24DE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DE0" w:rsidRDefault="00A24DE0">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DE0" w:rsidRDefault="00A24DE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ADC" w:rsidRDefault="00967ADC" w:rsidP="00683B7F">
      <w:r>
        <w:separator/>
      </w:r>
    </w:p>
  </w:footnote>
  <w:footnote w:type="continuationSeparator" w:id="0">
    <w:p w:rsidR="00967ADC" w:rsidRDefault="00967ADC" w:rsidP="00683B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DE0" w:rsidRDefault="00A24DE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97169"/>
      <w:docPartObj>
        <w:docPartGallery w:val="Page Numbers (Top of Page)"/>
        <w:docPartUnique/>
      </w:docPartObj>
    </w:sdtPr>
    <w:sdtEndPr>
      <w:rPr>
        <w:sz w:val="24"/>
        <w:szCs w:val="24"/>
      </w:rPr>
    </w:sdtEndPr>
    <w:sdtContent>
      <w:p w:rsidR="008F0B48" w:rsidRPr="00424BBE" w:rsidRDefault="001202A0">
        <w:pPr>
          <w:pStyle w:val="a9"/>
          <w:jc w:val="center"/>
          <w:rPr>
            <w:sz w:val="24"/>
            <w:szCs w:val="24"/>
          </w:rPr>
        </w:pPr>
        <w:r w:rsidRPr="00424BBE">
          <w:rPr>
            <w:sz w:val="24"/>
            <w:szCs w:val="24"/>
          </w:rPr>
          <w:fldChar w:fldCharType="begin"/>
        </w:r>
        <w:r w:rsidR="008F0B48" w:rsidRPr="00424BBE">
          <w:rPr>
            <w:sz w:val="24"/>
            <w:szCs w:val="24"/>
          </w:rPr>
          <w:instrText>PAGE   \* MERGEFORMAT</w:instrText>
        </w:r>
        <w:r w:rsidRPr="00424BBE">
          <w:rPr>
            <w:sz w:val="24"/>
            <w:szCs w:val="24"/>
          </w:rPr>
          <w:fldChar w:fldCharType="separate"/>
        </w:r>
        <w:r w:rsidR="00D16EB7">
          <w:rPr>
            <w:noProof/>
            <w:sz w:val="24"/>
            <w:szCs w:val="24"/>
          </w:rPr>
          <w:t>2</w:t>
        </w:r>
        <w:r w:rsidRPr="00424BBE">
          <w:rPr>
            <w:sz w:val="24"/>
            <w:szCs w:val="24"/>
          </w:rPr>
          <w:fldChar w:fldCharType="end"/>
        </w:r>
      </w:p>
    </w:sdtContent>
  </w:sdt>
  <w:p w:rsidR="008F0B48" w:rsidRDefault="008F0B48">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97170"/>
      <w:docPartObj>
        <w:docPartGallery w:val="Page Numbers (Top of Page)"/>
        <w:docPartUnique/>
      </w:docPartObj>
    </w:sdtPr>
    <w:sdtEndPr/>
    <w:sdtContent>
      <w:p w:rsidR="0037477F" w:rsidRDefault="001202A0">
        <w:pPr>
          <w:pStyle w:val="a9"/>
          <w:jc w:val="center"/>
        </w:pPr>
        <w:r>
          <w:fldChar w:fldCharType="begin"/>
        </w:r>
        <w:r w:rsidR="0037477F">
          <w:instrText>PAGE   \* MERGEFORMAT</w:instrText>
        </w:r>
        <w:r>
          <w:fldChar w:fldCharType="separate"/>
        </w:r>
        <w:r w:rsidR="006573D4">
          <w:rPr>
            <w:noProof/>
          </w:rPr>
          <w:t>1</w:t>
        </w:r>
        <w:r>
          <w:fldChar w:fldCharType="end"/>
        </w:r>
      </w:p>
    </w:sdtContent>
  </w:sdt>
  <w:p w:rsidR="008F0B48" w:rsidRDefault="008F0B48" w:rsidP="00B23AEB">
    <w:pPr>
      <w:pStyle w:val="a9"/>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InsRangeStart w:id="3" w:author="Фортуна Елена Ивановна" w:date="2023-01-23T17:46:00Z"/>
  <w:sdt>
    <w:sdtPr>
      <w:id w:val="437492127"/>
      <w:docPartObj>
        <w:docPartGallery w:val="Page Numbers (Top of Page)"/>
        <w:docPartUnique/>
      </w:docPartObj>
    </w:sdtPr>
    <w:sdtEndPr/>
    <w:sdtContent>
      <w:customXmlInsRangeEnd w:id="3"/>
      <w:p w:rsidR="00D16EB7" w:rsidRDefault="001202A0">
        <w:pPr>
          <w:pStyle w:val="a9"/>
          <w:jc w:val="center"/>
          <w:rPr>
            <w:ins w:id="4" w:author="Фортуна Елена Ивановна" w:date="2023-01-23T17:46:00Z"/>
          </w:rPr>
        </w:pPr>
        <w:ins w:id="5" w:author="Фортуна Елена Ивановна" w:date="2023-01-23T17:46:00Z">
          <w:r>
            <w:fldChar w:fldCharType="begin"/>
          </w:r>
          <w:r w:rsidR="00D16EB7">
            <w:instrText>PAGE   \* MERGEFORMAT</w:instrText>
          </w:r>
          <w:r>
            <w:fldChar w:fldCharType="separate"/>
          </w:r>
        </w:ins>
        <w:r w:rsidR="006573D4">
          <w:rPr>
            <w:noProof/>
          </w:rPr>
          <w:t>3</w:t>
        </w:r>
        <w:ins w:id="6" w:author="Фортуна Елена Ивановна" w:date="2023-01-23T17:46:00Z">
          <w:r>
            <w:fldChar w:fldCharType="end"/>
          </w:r>
        </w:ins>
      </w:p>
      <w:customXmlInsRangeStart w:id="7" w:author="Фортуна Елена Ивановна" w:date="2023-01-23T17:46:00Z"/>
    </w:sdtContent>
  </w:sdt>
  <w:customXmlInsRangeEnd w:id="7"/>
  <w:p w:rsidR="008F0B48" w:rsidRDefault="008F0B4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41E1B48"/>
    <w:multiLevelType w:val="hybridMultilevel"/>
    <w:tmpl w:val="827EAE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8E40CA"/>
    <w:multiLevelType w:val="hybridMultilevel"/>
    <w:tmpl w:val="8252EF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ED0E8D"/>
    <w:multiLevelType w:val="hybridMultilevel"/>
    <w:tmpl w:val="B3D8DDB8"/>
    <w:lvl w:ilvl="0" w:tplc="A0740EDE">
      <w:start w:val="1"/>
      <w:numFmt w:val="decimal"/>
      <w:lvlText w:val="%1."/>
      <w:lvlJc w:val="left"/>
      <w:pPr>
        <w:ind w:left="1196" w:hanging="360"/>
      </w:pPr>
      <w:rPr>
        <w:rFonts w:hint="default"/>
      </w:rPr>
    </w:lvl>
    <w:lvl w:ilvl="1" w:tplc="04190019" w:tentative="1">
      <w:start w:val="1"/>
      <w:numFmt w:val="lowerLetter"/>
      <w:lvlText w:val="%2."/>
      <w:lvlJc w:val="left"/>
      <w:pPr>
        <w:ind w:left="1916" w:hanging="360"/>
      </w:pPr>
    </w:lvl>
    <w:lvl w:ilvl="2" w:tplc="0419001B" w:tentative="1">
      <w:start w:val="1"/>
      <w:numFmt w:val="lowerRoman"/>
      <w:lvlText w:val="%3."/>
      <w:lvlJc w:val="right"/>
      <w:pPr>
        <w:ind w:left="2636" w:hanging="180"/>
      </w:pPr>
    </w:lvl>
    <w:lvl w:ilvl="3" w:tplc="0419000F" w:tentative="1">
      <w:start w:val="1"/>
      <w:numFmt w:val="decimal"/>
      <w:lvlText w:val="%4."/>
      <w:lvlJc w:val="left"/>
      <w:pPr>
        <w:ind w:left="3356" w:hanging="360"/>
      </w:pPr>
    </w:lvl>
    <w:lvl w:ilvl="4" w:tplc="04190019" w:tentative="1">
      <w:start w:val="1"/>
      <w:numFmt w:val="lowerLetter"/>
      <w:lvlText w:val="%5."/>
      <w:lvlJc w:val="left"/>
      <w:pPr>
        <w:ind w:left="4076" w:hanging="360"/>
      </w:pPr>
    </w:lvl>
    <w:lvl w:ilvl="5" w:tplc="0419001B" w:tentative="1">
      <w:start w:val="1"/>
      <w:numFmt w:val="lowerRoman"/>
      <w:lvlText w:val="%6."/>
      <w:lvlJc w:val="right"/>
      <w:pPr>
        <w:ind w:left="4796" w:hanging="180"/>
      </w:pPr>
    </w:lvl>
    <w:lvl w:ilvl="6" w:tplc="0419000F" w:tentative="1">
      <w:start w:val="1"/>
      <w:numFmt w:val="decimal"/>
      <w:lvlText w:val="%7."/>
      <w:lvlJc w:val="left"/>
      <w:pPr>
        <w:ind w:left="5516" w:hanging="360"/>
      </w:pPr>
    </w:lvl>
    <w:lvl w:ilvl="7" w:tplc="04190019" w:tentative="1">
      <w:start w:val="1"/>
      <w:numFmt w:val="lowerLetter"/>
      <w:lvlText w:val="%8."/>
      <w:lvlJc w:val="left"/>
      <w:pPr>
        <w:ind w:left="6236" w:hanging="360"/>
      </w:pPr>
    </w:lvl>
    <w:lvl w:ilvl="8" w:tplc="0419001B" w:tentative="1">
      <w:start w:val="1"/>
      <w:numFmt w:val="lowerRoman"/>
      <w:lvlText w:val="%9."/>
      <w:lvlJc w:val="right"/>
      <w:pPr>
        <w:ind w:left="6956" w:hanging="180"/>
      </w:pPr>
    </w:lvl>
  </w:abstractNum>
  <w:abstractNum w:abstractNumId="5">
    <w:nsid w:val="5BF75056"/>
    <w:multiLevelType w:val="hybridMultilevel"/>
    <w:tmpl w:val="FC40DE50"/>
    <w:lvl w:ilvl="0" w:tplc="2A88F1EE">
      <w:start w:val="1"/>
      <w:numFmt w:val="decimal"/>
      <w:lvlText w:val="%1)"/>
      <w:lvlJc w:val="left"/>
      <w:pPr>
        <w:ind w:left="1556" w:hanging="360"/>
      </w:pPr>
      <w:rPr>
        <w:rFonts w:ascii="Times New Roman" w:eastAsia="Times New Roman" w:hAnsi="Times New Roman" w:cs="Times New Roman"/>
      </w:rPr>
    </w:lvl>
    <w:lvl w:ilvl="1" w:tplc="04190019" w:tentative="1">
      <w:start w:val="1"/>
      <w:numFmt w:val="lowerLetter"/>
      <w:lvlText w:val="%2."/>
      <w:lvlJc w:val="left"/>
      <w:pPr>
        <w:ind w:left="2276" w:hanging="360"/>
      </w:pPr>
    </w:lvl>
    <w:lvl w:ilvl="2" w:tplc="0419001B" w:tentative="1">
      <w:start w:val="1"/>
      <w:numFmt w:val="lowerRoman"/>
      <w:lvlText w:val="%3."/>
      <w:lvlJc w:val="right"/>
      <w:pPr>
        <w:ind w:left="2996" w:hanging="180"/>
      </w:pPr>
    </w:lvl>
    <w:lvl w:ilvl="3" w:tplc="0419000F" w:tentative="1">
      <w:start w:val="1"/>
      <w:numFmt w:val="decimal"/>
      <w:lvlText w:val="%4."/>
      <w:lvlJc w:val="left"/>
      <w:pPr>
        <w:ind w:left="3716" w:hanging="360"/>
      </w:pPr>
    </w:lvl>
    <w:lvl w:ilvl="4" w:tplc="04190019" w:tentative="1">
      <w:start w:val="1"/>
      <w:numFmt w:val="lowerLetter"/>
      <w:lvlText w:val="%5."/>
      <w:lvlJc w:val="left"/>
      <w:pPr>
        <w:ind w:left="4436" w:hanging="360"/>
      </w:pPr>
    </w:lvl>
    <w:lvl w:ilvl="5" w:tplc="0419001B" w:tentative="1">
      <w:start w:val="1"/>
      <w:numFmt w:val="lowerRoman"/>
      <w:lvlText w:val="%6."/>
      <w:lvlJc w:val="right"/>
      <w:pPr>
        <w:ind w:left="5156" w:hanging="180"/>
      </w:pPr>
    </w:lvl>
    <w:lvl w:ilvl="6" w:tplc="0419000F" w:tentative="1">
      <w:start w:val="1"/>
      <w:numFmt w:val="decimal"/>
      <w:lvlText w:val="%7."/>
      <w:lvlJc w:val="left"/>
      <w:pPr>
        <w:ind w:left="5876" w:hanging="360"/>
      </w:pPr>
    </w:lvl>
    <w:lvl w:ilvl="7" w:tplc="04190019" w:tentative="1">
      <w:start w:val="1"/>
      <w:numFmt w:val="lowerLetter"/>
      <w:lvlText w:val="%8."/>
      <w:lvlJc w:val="left"/>
      <w:pPr>
        <w:ind w:left="6596" w:hanging="360"/>
      </w:pPr>
    </w:lvl>
    <w:lvl w:ilvl="8" w:tplc="0419001B" w:tentative="1">
      <w:start w:val="1"/>
      <w:numFmt w:val="lowerRoman"/>
      <w:lvlText w:val="%9."/>
      <w:lvlJc w:val="right"/>
      <w:pPr>
        <w:ind w:left="7316" w:hanging="180"/>
      </w:pPr>
    </w:lvl>
  </w:abstractNum>
  <w:abstractNum w:abstractNumId="6">
    <w:nsid w:val="6312778E"/>
    <w:multiLevelType w:val="hybridMultilevel"/>
    <w:tmpl w:val="4132B11C"/>
    <w:lvl w:ilvl="0" w:tplc="93E2C144">
      <w:start w:val="1"/>
      <w:numFmt w:val="decimal"/>
      <w:lvlText w:val="%1."/>
      <w:lvlJc w:val="left"/>
      <w:pPr>
        <w:ind w:left="1196" w:hanging="360"/>
      </w:pPr>
      <w:rPr>
        <w:rFonts w:ascii="Times New Roman" w:eastAsia="Arial" w:hAnsi="Times New Roman" w:cs="Times New Roman"/>
      </w:rPr>
    </w:lvl>
    <w:lvl w:ilvl="1" w:tplc="04190019" w:tentative="1">
      <w:start w:val="1"/>
      <w:numFmt w:val="lowerLetter"/>
      <w:lvlText w:val="%2."/>
      <w:lvlJc w:val="left"/>
      <w:pPr>
        <w:ind w:left="1916" w:hanging="360"/>
      </w:pPr>
    </w:lvl>
    <w:lvl w:ilvl="2" w:tplc="0419001B" w:tentative="1">
      <w:start w:val="1"/>
      <w:numFmt w:val="lowerRoman"/>
      <w:lvlText w:val="%3."/>
      <w:lvlJc w:val="right"/>
      <w:pPr>
        <w:ind w:left="2636" w:hanging="180"/>
      </w:pPr>
    </w:lvl>
    <w:lvl w:ilvl="3" w:tplc="0419000F" w:tentative="1">
      <w:start w:val="1"/>
      <w:numFmt w:val="decimal"/>
      <w:lvlText w:val="%4."/>
      <w:lvlJc w:val="left"/>
      <w:pPr>
        <w:ind w:left="3356" w:hanging="360"/>
      </w:pPr>
    </w:lvl>
    <w:lvl w:ilvl="4" w:tplc="04190019" w:tentative="1">
      <w:start w:val="1"/>
      <w:numFmt w:val="lowerLetter"/>
      <w:lvlText w:val="%5."/>
      <w:lvlJc w:val="left"/>
      <w:pPr>
        <w:ind w:left="4076" w:hanging="360"/>
      </w:pPr>
    </w:lvl>
    <w:lvl w:ilvl="5" w:tplc="0419001B" w:tentative="1">
      <w:start w:val="1"/>
      <w:numFmt w:val="lowerRoman"/>
      <w:lvlText w:val="%6."/>
      <w:lvlJc w:val="right"/>
      <w:pPr>
        <w:ind w:left="4796" w:hanging="180"/>
      </w:pPr>
    </w:lvl>
    <w:lvl w:ilvl="6" w:tplc="0419000F" w:tentative="1">
      <w:start w:val="1"/>
      <w:numFmt w:val="decimal"/>
      <w:lvlText w:val="%7."/>
      <w:lvlJc w:val="left"/>
      <w:pPr>
        <w:ind w:left="5516" w:hanging="360"/>
      </w:pPr>
    </w:lvl>
    <w:lvl w:ilvl="7" w:tplc="04190019" w:tentative="1">
      <w:start w:val="1"/>
      <w:numFmt w:val="lowerLetter"/>
      <w:lvlText w:val="%8."/>
      <w:lvlJc w:val="left"/>
      <w:pPr>
        <w:ind w:left="6236" w:hanging="360"/>
      </w:pPr>
    </w:lvl>
    <w:lvl w:ilvl="8" w:tplc="0419001B" w:tentative="1">
      <w:start w:val="1"/>
      <w:numFmt w:val="lowerRoman"/>
      <w:lvlText w:val="%9."/>
      <w:lvlJc w:val="right"/>
      <w:pPr>
        <w:ind w:left="6956" w:hanging="180"/>
      </w:pPr>
    </w:lvl>
  </w:abstractNum>
  <w:abstractNum w:abstractNumId="7">
    <w:nsid w:val="69BD4515"/>
    <w:multiLevelType w:val="hybridMultilevel"/>
    <w:tmpl w:val="09902A9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AF14E2C"/>
    <w:multiLevelType w:val="hybridMultilevel"/>
    <w:tmpl w:val="CDB6533A"/>
    <w:lvl w:ilvl="0" w:tplc="9B3E1270">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4"/>
  </w:num>
  <w:num w:numId="5">
    <w:abstractNumId w:val="5"/>
  </w:num>
  <w:num w:numId="6">
    <w:abstractNumId w:val="2"/>
  </w:num>
  <w:num w:numId="7">
    <w:abstractNumId w:val="7"/>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47C"/>
    <w:rsid w:val="00001B66"/>
    <w:rsid w:val="00002932"/>
    <w:rsid w:val="00003DF7"/>
    <w:rsid w:val="00005C99"/>
    <w:rsid w:val="00007408"/>
    <w:rsid w:val="00007C36"/>
    <w:rsid w:val="00011B5F"/>
    <w:rsid w:val="00011EBB"/>
    <w:rsid w:val="0001204B"/>
    <w:rsid w:val="0001560C"/>
    <w:rsid w:val="00015ABA"/>
    <w:rsid w:val="0002073D"/>
    <w:rsid w:val="0002093A"/>
    <w:rsid w:val="00021487"/>
    <w:rsid w:val="000218EC"/>
    <w:rsid w:val="0002476A"/>
    <w:rsid w:val="00026916"/>
    <w:rsid w:val="00030D6B"/>
    <w:rsid w:val="0003135F"/>
    <w:rsid w:val="00040097"/>
    <w:rsid w:val="000403B6"/>
    <w:rsid w:val="000410B8"/>
    <w:rsid w:val="00041550"/>
    <w:rsid w:val="00041D3E"/>
    <w:rsid w:val="00041F6D"/>
    <w:rsid w:val="000438A9"/>
    <w:rsid w:val="00046917"/>
    <w:rsid w:val="00047E4E"/>
    <w:rsid w:val="0005085E"/>
    <w:rsid w:val="00050DAE"/>
    <w:rsid w:val="0005173C"/>
    <w:rsid w:val="00060964"/>
    <w:rsid w:val="00060A64"/>
    <w:rsid w:val="000611AB"/>
    <w:rsid w:val="00062993"/>
    <w:rsid w:val="00063CF4"/>
    <w:rsid w:val="0006509F"/>
    <w:rsid w:val="00067827"/>
    <w:rsid w:val="00071389"/>
    <w:rsid w:val="00081E91"/>
    <w:rsid w:val="00083321"/>
    <w:rsid w:val="00084041"/>
    <w:rsid w:val="00084823"/>
    <w:rsid w:val="00090D8C"/>
    <w:rsid w:val="00092E71"/>
    <w:rsid w:val="00093837"/>
    <w:rsid w:val="000942E2"/>
    <w:rsid w:val="000A0F21"/>
    <w:rsid w:val="000A2B79"/>
    <w:rsid w:val="000A43BE"/>
    <w:rsid w:val="000A4D1A"/>
    <w:rsid w:val="000A750C"/>
    <w:rsid w:val="000A7594"/>
    <w:rsid w:val="000A78C1"/>
    <w:rsid w:val="000B06C0"/>
    <w:rsid w:val="000B0B09"/>
    <w:rsid w:val="000B5068"/>
    <w:rsid w:val="000B6F14"/>
    <w:rsid w:val="000B7A2C"/>
    <w:rsid w:val="000C0450"/>
    <w:rsid w:val="000C0742"/>
    <w:rsid w:val="000C0F7F"/>
    <w:rsid w:val="000C330A"/>
    <w:rsid w:val="000C46DB"/>
    <w:rsid w:val="000C55FB"/>
    <w:rsid w:val="000C7711"/>
    <w:rsid w:val="000D32C7"/>
    <w:rsid w:val="000D34A6"/>
    <w:rsid w:val="000D4160"/>
    <w:rsid w:val="000D42FA"/>
    <w:rsid w:val="000D513E"/>
    <w:rsid w:val="000E2AFF"/>
    <w:rsid w:val="000E3EFC"/>
    <w:rsid w:val="000E458F"/>
    <w:rsid w:val="000E659D"/>
    <w:rsid w:val="000E7991"/>
    <w:rsid w:val="000F1C1D"/>
    <w:rsid w:val="000F5C0D"/>
    <w:rsid w:val="000F6807"/>
    <w:rsid w:val="000F7DB5"/>
    <w:rsid w:val="001002E0"/>
    <w:rsid w:val="00102537"/>
    <w:rsid w:val="00103C64"/>
    <w:rsid w:val="00105CA5"/>
    <w:rsid w:val="0010761F"/>
    <w:rsid w:val="001118E7"/>
    <w:rsid w:val="001133B3"/>
    <w:rsid w:val="001163D2"/>
    <w:rsid w:val="001165F3"/>
    <w:rsid w:val="001202A0"/>
    <w:rsid w:val="00124ED5"/>
    <w:rsid w:val="001256C0"/>
    <w:rsid w:val="0012779E"/>
    <w:rsid w:val="00127805"/>
    <w:rsid w:val="00127842"/>
    <w:rsid w:val="0013382C"/>
    <w:rsid w:val="0013630B"/>
    <w:rsid w:val="00136BAF"/>
    <w:rsid w:val="001374B9"/>
    <w:rsid w:val="001455E1"/>
    <w:rsid w:val="00150483"/>
    <w:rsid w:val="001506CD"/>
    <w:rsid w:val="001521DA"/>
    <w:rsid w:val="00155A86"/>
    <w:rsid w:val="00160250"/>
    <w:rsid w:val="00160419"/>
    <w:rsid w:val="00162176"/>
    <w:rsid w:val="0016350E"/>
    <w:rsid w:val="0016449C"/>
    <w:rsid w:val="00165284"/>
    <w:rsid w:val="001653F5"/>
    <w:rsid w:val="00165E33"/>
    <w:rsid w:val="0016607E"/>
    <w:rsid w:val="001669C1"/>
    <w:rsid w:val="00167687"/>
    <w:rsid w:val="0016793B"/>
    <w:rsid w:val="00174B3C"/>
    <w:rsid w:val="00176944"/>
    <w:rsid w:val="00180447"/>
    <w:rsid w:val="00181218"/>
    <w:rsid w:val="00183565"/>
    <w:rsid w:val="00183ECF"/>
    <w:rsid w:val="00184507"/>
    <w:rsid w:val="00184666"/>
    <w:rsid w:val="00184CAB"/>
    <w:rsid w:val="0019043F"/>
    <w:rsid w:val="00190BD8"/>
    <w:rsid w:val="00190DAD"/>
    <w:rsid w:val="001924DD"/>
    <w:rsid w:val="001925F8"/>
    <w:rsid w:val="0019342A"/>
    <w:rsid w:val="00193909"/>
    <w:rsid w:val="00195239"/>
    <w:rsid w:val="001976A2"/>
    <w:rsid w:val="00197E54"/>
    <w:rsid w:val="001A0E47"/>
    <w:rsid w:val="001A3262"/>
    <w:rsid w:val="001A6C5A"/>
    <w:rsid w:val="001A703F"/>
    <w:rsid w:val="001B2F5B"/>
    <w:rsid w:val="001B764E"/>
    <w:rsid w:val="001C1C06"/>
    <w:rsid w:val="001C21D0"/>
    <w:rsid w:val="001C2259"/>
    <w:rsid w:val="001C2301"/>
    <w:rsid w:val="001C73BC"/>
    <w:rsid w:val="001D03ED"/>
    <w:rsid w:val="001D0924"/>
    <w:rsid w:val="001D09D0"/>
    <w:rsid w:val="001D210D"/>
    <w:rsid w:val="001D29CF"/>
    <w:rsid w:val="001D3016"/>
    <w:rsid w:val="001D4F35"/>
    <w:rsid w:val="001D56C1"/>
    <w:rsid w:val="001E00C0"/>
    <w:rsid w:val="001E28B4"/>
    <w:rsid w:val="001E6FA1"/>
    <w:rsid w:val="001F01AD"/>
    <w:rsid w:val="00201317"/>
    <w:rsid w:val="00202025"/>
    <w:rsid w:val="002042EA"/>
    <w:rsid w:val="0020547C"/>
    <w:rsid w:val="00207D49"/>
    <w:rsid w:val="00212674"/>
    <w:rsid w:val="00215DA6"/>
    <w:rsid w:val="0021656D"/>
    <w:rsid w:val="00217133"/>
    <w:rsid w:val="00217847"/>
    <w:rsid w:val="0022423B"/>
    <w:rsid w:val="002255C0"/>
    <w:rsid w:val="00231200"/>
    <w:rsid w:val="00231B31"/>
    <w:rsid w:val="00233A50"/>
    <w:rsid w:val="00236C95"/>
    <w:rsid w:val="00240E7D"/>
    <w:rsid w:val="00241A0A"/>
    <w:rsid w:val="00241D39"/>
    <w:rsid w:val="002434A3"/>
    <w:rsid w:val="0024609E"/>
    <w:rsid w:val="00246374"/>
    <w:rsid w:val="00246600"/>
    <w:rsid w:val="00252E5A"/>
    <w:rsid w:val="00253BE1"/>
    <w:rsid w:val="0025536C"/>
    <w:rsid w:val="002562DD"/>
    <w:rsid w:val="00261EC8"/>
    <w:rsid w:val="00263AA9"/>
    <w:rsid w:val="00263DC1"/>
    <w:rsid w:val="002660E6"/>
    <w:rsid w:val="002661B9"/>
    <w:rsid w:val="00266D67"/>
    <w:rsid w:val="0027064B"/>
    <w:rsid w:val="00274D19"/>
    <w:rsid w:val="00277196"/>
    <w:rsid w:val="00280149"/>
    <w:rsid w:val="002826CF"/>
    <w:rsid w:val="00282999"/>
    <w:rsid w:val="00282FA5"/>
    <w:rsid w:val="00283F72"/>
    <w:rsid w:val="00285F91"/>
    <w:rsid w:val="00286F5A"/>
    <w:rsid w:val="00287465"/>
    <w:rsid w:val="00287E83"/>
    <w:rsid w:val="00291489"/>
    <w:rsid w:val="00291A33"/>
    <w:rsid w:val="002928A5"/>
    <w:rsid w:val="002936B1"/>
    <w:rsid w:val="00295507"/>
    <w:rsid w:val="002968AD"/>
    <w:rsid w:val="002A7759"/>
    <w:rsid w:val="002B7128"/>
    <w:rsid w:val="002C11D6"/>
    <w:rsid w:val="002C1DA4"/>
    <w:rsid w:val="002C3EE9"/>
    <w:rsid w:val="002C48BB"/>
    <w:rsid w:val="002D12A0"/>
    <w:rsid w:val="002D3232"/>
    <w:rsid w:val="002D4D55"/>
    <w:rsid w:val="002D5DAA"/>
    <w:rsid w:val="002E16F4"/>
    <w:rsid w:val="002E188A"/>
    <w:rsid w:val="002E6346"/>
    <w:rsid w:val="002E6D37"/>
    <w:rsid w:val="002E7132"/>
    <w:rsid w:val="002F0E2E"/>
    <w:rsid w:val="002F1AC1"/>
    <w:rsid w:val="002F3D89"/>
    <w:rsid w:val="002F62D4"/>
    <w:rsid w:val="003001AD"/>
    <w:rsid w:val="00301E4C"/>
    <w:rsid w:val="00302B7D"/>
    <w:rsid w:val="00312334"/>
    <w:rsid w:val="00312FC8"/>
    <w:rsid w:val="0031309C"/>
    <w:rsid w:val="0031411F"/>
    <w:rsid w:val="00314593"/>
    <w:rsid w:val="0031477C"/>
    <w:rsid w:val="0031532B"/>
    <w:rsid w:val="00315C3A"/>
    <w:rsid w:val="003169F1"/>
    <w:rsid w:val="003237E8"/>
    <w:rsid w:val="003240FE"/>
    <w:rsid w:val="003276B4"/>
    <w:rsid w:val="00330550"/>
    <w:rsid w:val="00333BD3"/>
    <w:rsid w:val="00333F56"/>
    <w:rsid w:val="003340F1"/>
    <w:rsid w:val="00336BBA"/>
    <w:rsid w:val="003405C9"/>
    <w:rsid w:val="00340B53"/>
    <w:rsid w:val="00346190"/>
    <w:rsid w:val="00346C62"/>
    <w:rsid w:val="003471C3"/>
    <w:rsid w:val="00347650"/>
    <w:rsid w:val="00353E14"/>
    <w:rsid w:val="00354CE5"/>
    <w:rsid w:val="003567D0"/>
    <w:rsid w:val="00356BF6"/>
    <w:rsid w:val="00357941"/>
    <w:rsid w:val="00357B96"/>
    <w:rsid w:val="00363477"/>
    <w:rsid w:val="00364DBC"/>
    <w:rsid w:val="00365349"/>
    <w:rsid w:val="0036544B"/>
    <w:rsid w:val="003658C9"/>
    <w:rsid w:val="00365B01"/>
    <w:rsid w:val="00372B16"/>
    <w:rsid w:val="003746E2"/>
    <w:rsid w:val="0037477F"/>
    <w:rsid w:val="003778C9"/>
    <w:rsid w:val="0038087F"/>
    <w:rsid w:val="00383DA7"/>
    <w:rsid w:val="003871E4"/>
    <w:rsid w:val="00387651"/>
    <w:rsid w:val="003924B2"/>
    <w:rsid w:val="00397B44"/>
    <w:rsid w:val="003A0C07"/>
    <w:rsid w:val="003A15E7"/>
    <w:rsid w:val="003A1913"/>
    <w:rsid w:val="003A25A6"/>
    <w:rsid w:val="003A3450"/>
    <w:rsid w:val="003A372C"/>
    <w:rsid w:val="003A41CF"/>
    <w:rsid w:val="003A53DC"/>
    <w:rsid w:val="003A6519"/>
    <w:rsid w:val="003A70BA"/>
    <w:rsid w:val="003B142C"/>
    <w:rsid w:val="003B2D72"/>
    <w:rsid w:val="003B584C"/>
    <w:rsid w:val="003B6839"/>
    <w:rsid w:val="003C3231"/>
    <w:rsid w:val="003C45C3"/>
    <w:rsid w:val="003C5114"/>
    <w:rsid w:val="003C6E0F"/>
    <w:rsid w:val="003C7583"/>
    <w:rsid w:val="003D2843"/>
    <w:rsid w:val="003D3721"/>
    <w:rsid w:val="003D6886"/>
    <w:rsid w:val="003E005F"/>
    <w:rsid w:val="003E036A"/>
    <w:rsid w:val="003E0D46"/>
    <w:rsid w:val="003E3F94"/>
    <w:rsid w:val="003E4121"/>
    <w:rsid w:val="003E70B7"/>
    <w:rsid w:val="003F1A3E"/>
    <w:rsid w:val="003F1C7D"/>
    <w:rsid w:val="003F232D"/>
    <w:rsid w:val="003F25B0"/>
    <w:rsid w:val="003F2B45"/>
    <w:rsid w:val="003F3556"/>
    <w:rsid w:val="003F48A2"/>
    <w:rsid w:val="003F7548"/>
    <w:rsid w:val="003F7D8A"/>
    <w:rsid w:val="004004BF"/>
    <w:rsid w:val="00402F0F"/>
    <w:rsid w:val="00404AF0"/>
    <w:rsid w:val="0040586A"/>
    <w:rsid w:val="00406326"/>
    <w:rsid w:val="004067FD"/>
    <w:rsid w:val="00410984"/>
    <w:rsid w:val="00411DBB"/>
    <w:rsid w:val="00415496"/>
    <w:rsid w:val="00416C1D"/>
    <w:rsid w:val="004172C5"/>
    <w:rsid w:val="0041788B"/>
    <w:rsid w:val="0042059F"/>
    <w:rsid w:val="004212E9"/>
    <w:rsid w:val="004216CA"/>
    <w:rsid w:val="00424BBE"/>
    <w:rsid w:val="00424D17"/>
    <w:rsid w:val="0042715A"/>
    <w:rsid w:val="00427B8B"/>
    <w:rsid w:val="00430DA6"/>
    <w:rsid w:val="004335D0"/>
    <w:rsid w:val="00434740"/>
    <w:rsid w:val="004348D7"/>
    <w:rsid w:val="0043617D"/>
    <w:rsid w:val="0044216F"/>
    <w:rsid w:val="00443919"/>
    <w:rsid w:val="00444D79"/>
    <w:rsid w:val="00446585"/>
    <w:rsid w:val="004511C6"/>
    <w:rsid w:val="00453B17"/>
    <w:rsid w:val="00455149"/>
    <w:rsid w:val="00455FC2"/>
    <w:rsid w:val="0045695A"/>
    <w:rsid w:val="00456B78"/>
    <w:rsid w:val="00457CDB"/>
    <w:rsid w:val="0046129B"/>
    <w:rsid w:val="004612D0"/>
    <w:rsid w:val="004617EF"/>
    <w:rsid w:val="00462FA7"/>
    <w:rsid w:val="0046338E"/>
    <w:rsid w:val="00463FFA"/>
    <w:rsid w:val="00466358"/>
    <w:rsid w:val="00470CAA"/>
    <w:rsid w:val="004724E8"/>
    <w:rsid w:val="0048400D"/>
    <w:rsid w:val="004851B6"/>
    <w:rsid w:val="00486902"/>
    <w:rsid w:val="00492BDE"/>
    <w:rsid w:val="00494A4D"/>
    <w:rsid w:val="00497C33"/>
    <w:rsid w:val="004A07F4"/>
    <w:rsid w:val="004A383B"/>
    <w:rsid w:val="004A3D0F"/>
    <w:rsid w:val="004B2732"/>
    <w:rsid w:val="004C0BB7"/>
    <w:rsid w:val="004C18E8"/>
    <w:rsid w:val="004C19C5"/>
    <w:rsid w:val="004C3068"/>
    <w:rsid w:val="004C4179"/>
    <w:rsid w:val="004C423D"/>
    <w:rsid w:val="004C4777"/>
    <w:rsid w:val="004C4C17"/>
    <w:rsid w:val="004C4F7D"/>
    <w:rsid w:val="004C713E"/>
    <w:rsid w:val="004D2C72"/>
    <w:rsid w:val="004E1296"/>
    <w:rsid w:val="004E21CD"/>
    <w:rsid w:val="004E53DE"/>
    <w:rsid w:val="004E6C41"/>
    <w:rsid w:val="004F2079"/>
    <w:rsid w:val="004F3A6A"/>
    <w:rsid w:val="004F65DE"/>
    <w:rsid w:val="004F7FD1"/>
    <w:rsid w:val="00500718"/>
    <w:rsid w:val="005023B6"/>
    <w:rsid w:val="00502584"/>
    <w:rsid w:val="005030F9"/>
    <w:rsid w:val="00503A65"/>
    <w:rsid w:val="00504273"/>
    <w:rsid w:val="00511D75"/>
    <w:rsid w:val="00512180"/>
    <w:rsid w:val="00512ACB"/>
    <w:rsid w:val="005155F5"/>
    <w:rsid w:val="00515882"/>
    <w:rsid w:val="005174AA"/>
    <w:rsid w:val="00520502"/>
    <w:rsid w:val="0052055A"/>
    <w:rsid w:val="0052186F"/>
    <w:rsid w:val="00522E73"/>
    <w:rsid w:val="005240DE"/>
    <w:rsid w:val="00524CE3"/>
    <w:rsid w:val="00525563"/>
    <w:rsid w:val="0052734E"/>
    <w:rsid w:val="00531C9F"/>
    <w:rsid w:val="00534B35"/>
    <w:rsid w:val="00536857"/>
    <w:rsid w:val="00536E59"/>
    <w:rsid w:val="00540DBB"/>
    <w:rsid w:val="00542CB9"/>
    <w:rsid w:val="00543636"/>
    <w:rsid w:val="00543D7B"/>
    <w:rsid w:val="00544F7B"/>
    <w:rsid w:val="00545EB8"/>
    <w:rsid w:val="00546B27"/>
    <w:rsid w:val="00550228"/>
    <w:rsid w:val="005507F4"/>
    <w:rsid w:val="005554FC"/>
    <w:rsid w:val="005568D3"/>
    <w:rsid w:val="005572DA"/>
    <w:rsid w:val="0055786A"/>
    <w:rsid w:val="00560058"/>
    <w:rsid w:val="00561651"/>
    <w:rsid w:val="00566740"/>
    <w:rsid w:val="0057064C"/>
    <w:rsid w:val="00571A40"/>
    <w:rsid w:val="00572083"/>
    <w:rsid w:val="00575444"/>
    <w:rsid w:val="005824A5"/>
    <w:rsid w:val="005842A8"/>
    <w:rsid w:val="0058448C"/>
    <w:rsid w:val="0058474F"/>
    <w:rsid w:val="005849D3"/>
    <w:rsid w:val="00585EAA"/>
    <w:rsid w:val="005866C9"/>
    <w:rsid w:val="00587015"/>
    <w:rsid w:val="005A241C"/>
    <w:rsid w:val="005A76D0"/>
    <w:rsid w:val="005A7BAC"/>
    <w:rsid w:val="005A7E1D"/>
    <w:rsid w:val="005A7E9D"/>
    <w:rsid w:val="005B114D"/>
    <w:rsid w:val="005B1FB6"/>
    <w:rsid w:val="005B22DF"/>
    <w:rsid w:val="005B3C04"/>
    <w:rsid w:val="005B5239"/>
    <w:rsid w:val="005B7F94"/>
    <w:rsid w:val="005C0FCF"/>
    <w:rsid w:val="005C473F"/>
    <w:rsid w:val="005C4E91"/>
    <w:rsid w:val="005C4FFC"/>
    <w:rsid w:val="005C7258"/>
    <w:rsid w:val="005C7A6F"/>
    <w:rsid w:val="005D1B16"/>
    <w:rsid w:val="005D5EF8"/>
    <w:rsid w:val="005D5F26"/>
    <w:rsid w:val="005D7DCF"/>
    <w:rsid w:val="005E091C"/>
    <w:rsid w:val="005E394C"/>
    <w:rsid w:val="005E5A2D"/>
    <w:rsid w:val="005E63BD"/>
    <w:rsid w:val="005E6C03"/>
    <w:rsid w:val="005E6D44"/>
    <w:rsid w:val="005E7B9E"/>
    <w:rsid w:val="005E7C27"/>
    <w:rsid w:val="005F0D73"/>
    <w:rsid w:val="005F207B"/>
    <w:rsid w:val="005F21DC"/>
    <w:rsid w:val="005F240B"/>
    <w:rsid w:val="005F3010"/>
    <w:rsid w:val="005F39C1"/>
    <w:rsid w:val="005F4AC6"/>
    <w:rsid w:val="005F70D9"/>
    <w:rsid w:val="005F7D84"/>
    <w:rsid w:val="0060082F"/>
    <w:rsid w:val="006010F9"/>
    <w:rsid w:val="00601BAF"/>
    <w:rsid w:val="006029AF"/>
    <w:rsid w:val="006031C0"/>
    <w:rsid w:val="0060576F"/>
    <w:rsid w:val="0061056F"/>
    <w:rsid w:val="006111AB"/>
    <w:rsid w:val="006131DA"/>
    <w:rsid w:val="00613DEE"/>
    <w:rsid w:val="00614E31"/>
    <w:rsid w:val="00625FA7"/>
    <w:rsid w:val="0063062C"/>
    <w:rsid w:val="00631FAA"/>
    <w:rsid w:val="00633003"/>
    <w:rsid w:val="00634393"/>
    <w:rsid w:val="00642428"/>
    <w:rsid w:val="00643CD2"/>
    <w:rsid w:val="00644EF0"/>
    <w:rsid w:val="006464C1"/>
    <w:rsid w:val="00647204"/>
    <w:rsid w:val="00652FB7"/>
    <w:rsid w:val="00653366"/>
    <w:rsid w:val="00653B16"/>
    <w:rsid w:val="006570D8"/>
    <w:rsid w:val="006573D4"/>
    <w:rsid w:val="00661BCC"/>
    <w:rsid w:val="00666F7B"/>
    <w:rsid w:val="0066736D"/>
    <w:rsid w:val="00670B53"/>
    <w:rsid w:val="00676255"/>
    <w:rsid w:val="00677EC3"/>
    <w:rsid w:val="006805FC"/>
    <w:rsid w:val="00680974"/>
    <w:rsid w:val="00680EF2"/>
    <w:rsid w:val="00681A83"/>
    <w:rsid w:val="00682777"/>
    <w:rsid w:val="00683B7F"/>
    <w:rsid w:val="006840AF"/>
    <w:rsid w:val="006854EC"/>
    <w:rsid w:val="006877CD"/>
    <w:rsid w:val="00690FB8"/>
    <w:rsid w:val="00692280"/>
    <w:rsid w:val="00692D3F"/>
    <w:rsid w:val="00693E3D"/>
    <w:rsid w:val="00694ADE"/>
    <w:rsid w:val="00695C35"/>
    <w:rsid w:val="00697FDD"/>
    <w:rsid w:val="006A1183"/>
    <w:rsid w:val="006A1BCF"/>
    <w:rsid w:val="006A2E70"/>
    <w:rsid w:val="006A403E"/>
    <w:rsid w:val="006A5989"/>
    <w:rsid w:val="006A643B"/>
    <w:rsid w:val="006A7FB1"/>
    <w:rsid w:val="006B0DA0"/>
    <w:rsid w:val="006B162C"/>
    <w:rsid w:val="006B2876"/>
    <w:rsid w:val="006B33A2"/>
    <w:rsid w:val="006B7447"/>
    <w:rsid w:val="006C0D89"/>
    <w:rsid w:val="006C0FAA"/>
    <w:rsid w:val="006C2D78"/>
    <w:rsid w:val="006C3F03"/>
    <w:rsid w:val="006C41FA"/>
    <w:rsid w:val="006C4AA5"/>
    <w:rsid w:val="006C516E"/>
    <w:rsid w:val="006C6A27"/>
    <w:rsid w:val="006D190C"/>
    <w:rsid w:val="006D1F42"/>
    <w:rsid w:val="006D46FB"/>
    <w:rsid w:val="006D5790"/>
    <w:rsid w:val="006D6071"/>
    <w:rsid w:val="006D6935"/>
    <w:rsid w:val="006D6CE7"/>
    <w:rsid w:val="006D6E33"/>
    <w:rsid w:val="006D6F2B"/>
    <w:rsid w:val="006D7754"/>
    <w:rsid w:val="006E27D5"/>
    <w:rsid w:val="006E3769"/>
    <w:rsid w:val="006E59C8"/>
    <w:rsid w:val="006E7517"/>
    <w:rsid w:val="006F2588"/>
    <w:rsid w:val="006F3B30"/>
    <w:rsid w:val="006F51D3"/>
    <w:rsid w:val="006F6087"/>
    <w:rsid w:val="0070156E"/>
    <w:rsid w:val="00702615"/>
    <w:rsid w:val="007040C5"/>
    <w:rsid w:val="007071CF"/>
    <w:rsid w:val="00713DAB"/>
    <w:rsid w:val="00715451"/>
    <w:rsid w:val="0072560E"/>
    <w:rsid w:val="007305A5"/>
    <w:rsid w:val="007315F1"/>
    <w:rsid w:val="007319F1"/>
    <w:rsid w:val="007343D9"/>
    <w:rsid w:val="00740068"/>
    <w:rsid w:val="00743520"/>
    <w:rsid w:val="00744F89"/>
    <w:rsid w:val="00745AFF"/>
    <w:rsid w:val="007512EB"/>
    <w:rsid w:val="00751484"/>
    <w:rsid w:val="007527DF"/>
    <w:rsid w:val="00753D4F"/>
    <w:rsid w:val="00755464"/>
    <w:rsid w:val="00763661"/>
    <w:rsid w:val="00771041"/>
    <w:rsid w:val="00775665"/>
    <w:rsid w:val="00775A32"/>
    <w:rsid w:val="007803A9"/>
    <w:rsid w:val="00783845"/>
    <w:rsid w:val="00785556"/>
    <w:rsid w:val="00786AD7"/>
    <w:rsid w:val="00792FBB"/>
    <w:rsid w:val="00794C22"/>
    <w:rsid w:val="00794D7D"/>
    <w:rsid w:val="007A2DFF"/>
    <w:rsid w:val="007A4945"/>
    <w:rsid w:val="007A5AF7"/>
    <w:rsid w:val="007A75F2"/>
    <w:rsid w:val="007A78AF"/>
    <w:rsid w:val="007B0AD0"/>
    <w:rsid w:val="007B5844"/>
    <w:rsid w:val="007B6138"/>
    <w:rsid w:val="007B66CE"/>
    <w:rsid w:val="007B6E70"/>
    <w:rsid w:val="007B71A7"/>
    <w:rsid w:val="007B797C"/>
    <w:rsid w:val="007C75C4"/>
    <w:rsid w:val="007C7A51"/>
    <w:rsid w:val="007D0275"/>
    <w:rsid w:val="007D0560"/>
    <w:rsid w:val="007D089E"/>
    <w:rsid w:val="007D17EF"/>
    <w:rsid w:val="007D534C"/>
    <w:rsid w:val="007D6FA2"/>
    <w:rsid w:val="007D7F1B"/>
    <w:rsid w:val="007E4336"/>
    <w:rsid w:val="007E575B"/>
    <w:rsid w:val="007F2F68"/>
    <w:rsid w:val="007F4FF3"/>
    <w:rsid w:val="007F767B"/>
    <w:rsid w:val="00800CB8"/>
    <w:rsid w:val="00800FB7"/>
    <w:rsid w:val="00801FD4"/>
    <w:rsid w:val="00802918"/>
    <w:rsid w:val="00803243"/>
    <w:rsid w:val="008048BC"/>
    <w:rsid w:val="008067AA"/>
    <w:rsid w:val="00806EAB"/>
    <w:rsid w:val="0080701E"/>
    <w:rsid w:val="00813739"/>
    <w:rsid w:val="00813BD7"/>
    <w:rsid w:val="0081689F"/>
    <w:rsid w:val="00817C63"/>
    <w:rsid w:val="00817FBE"/>
    <w:rsid w:val="00820667"/>
    <w:rsid w:val="008206D4"/>
    <w:rsid w:val="008216C5"/>
    <w:rsid w:val="0082236A"/>
    <w:rsid w:val="00831016"/>
    <w:rsid w:val="00831351"/>
    <w:rsid w:val="00831C71"/>
    <w:rsid w:val="00831D79"/>
    <w:rsid w:val="00833CFC"/>
    <w:rsid w:val="008342C1"/>
    <w:rsid w:val="00834C45"/>
    <w:rsid w:val="0083582F"/>
    <w:rsid w:val="00841484"/>
    <w:rsid w:val="00845C7E"/>
    <w:rsid w:val="00845D44"/>
    <w:rsid w:val="0084670F"/>
    <w:rsid w:val="00850B76"/>
    <w:rsid w:val="00850E63"/>
    <w:rsid w:val="00852433"/>
    <w:rsid w:val="00855E45"/>
    <w:rsid w:val="00856D59"/>
    <w:rsid w:val="00857E59"/>
    <w:rsid w:val="00861882"/>
    <w:rsid w:val="008711BF"/>
    <w:rsid w:val="008723B3"/>
    <w:rsid w:val="008757E0"/>
    <w:rsid w:val="00877650"/>
    <w:rsid w:val="0088034D"/>
    <w:rsid w:val="00882E18"/>
    <w:rsid w:val="00885CA8"/>
    <w:rsid w:val="008942A2"/>
    <w:rsid w:val="0089594C"/>
    <w:rsid w:val="00896487"/>
    <w:rsid w:val="008974E4"/>
    <w:rsid w:val="008A0D18"/>
    <w:rsid w:val="008A2E60"/>
    <w:rsid w:val="008A66ED"/>
    <w:rsid w:val="008B3222"/>
    <w:rsid w:val="008B447B"/>
    <w:rsid w:val="008B563D"/>
    <w:rsid w:val="008B6049"/>
    <w:rsid w:val="008C1ECC"/>
    <w:rsid w:val="008C3770"/>
    <w:rsid w:val="008C45BF"/>
    <w:rsid w:val="008D0BE5"/>
    <w:rsid w:val="008D363B"/>
    <w:rsid w:val="008D417B"/>
    <w:rsid w:val="008E1CB7"/>
    <w:rsid w:val="008E2D7E"/>
    <w:rsid w:val="008E42B6"/>
    <w:rsid w:val="008E7221"/>
    <w:rsid w:val="008F03A5"/>
    <w:rsid w:val="008F0B48"/>
    <w:rsid w:val="008F2711"/>
    <w:rsid w:val="008F28E3"/>
    <w:rsid w:val="00905003"/>
    <w:rsid w:val="009050E9"/>
    <w:rsid w:val="00905BF8"/>
    <w:rsid w:val="009109F8"/>
    <w:rsid w:val="0091283B"/>
    <w:rsid w:val="009154A0"/>
    <w:rsid w:val="009159C9"/>
    <w:rsid w:val="00916DBB"/>
    <w:rsid w:val="009175C1"/>
    <w:rsid w:val="00917AF9"/>
    <w:rsid w:val="0092021B"/>
    <w:rsid w:val="00924272"/>
    <w:rsid w:val="00930017"/>
    <w:rsid w:val="00930660"/>
    <w:rsid w:val="009337BC"/>
    <w:rsid w:val="0094095A"/>
    <w:rsid w:val="00942F60"/>
    <w:rsid w:val="009433C5"/>
    <w:rsid w:val="009448ED"/>
    <w:rsid w:val="00945271"/>
    <w:rsid w:val="009462D6"/>
    <w:rsid w:val="00946B5A"/>
    <w:rsid w:val="00946EE8"/>
    <w:rsid w:val="00947658"/>
    <w:rsid w:val="00950253"/>
    <w:rsid w:val="00953B10"/>
    <w:rsid w:val="0095476D"/>
    <w:rsid w:val="0095612F"/>
    <w:rsid w:val="00963A7E"/>
    <w:rsid w:val="00965055"/>
    <w:rsid w:val="00967ADC"/>
    <w:rsid w:val="00971ED5"/>
    <w:rsid w:val="0097288A"/>
    <w:rsid w:val="009728AA"/>
    <w:rsid w:val="009735EA"/>
    <w:rsid w:val="00973758"/>
    <w:rsid w:val="00973F8F"/>
    <w:rsid w:val="009758D7"/>
    <w:rsid w:val="009822C1"/>
    <w:rsid w:val="009861AA"/>
    <w:rsid w:val="00986D9B"/>
    <w:rsid w:val="0098733E"/>
    <w:rsid w:val="00990664"/>
    <w:rsid w:val="00993CE9"/>
    <w:rsid w:val="00994419"/>
    <w:rsid w:val="00994572"/>
    <w:rsid w:val="009948A9"/>
    <w:rsid w:val="00997902"/>
    <w:rsid w:val="009A4746"/>
    <w:rsid w:val="009A56A0"/>
    <w:rsid w:val="009B15DB"/>
    <w:rsid w:val="009B2612"/>
    <w:rsid w:val="009B77D0"/>
    <w:rsid w:val="009C064B"/>
    <w:rsid w:val="009C1713"/>
    <w:rsid w:val="009C17DC"/>
    <w:rsid w:val="009C1FB3"/>
    <w:rsid w:val="009C3D36"/>
    <w:rsid w:val="009C49BB"/>
    <w:rsid w:val="009C5D28"/>
    <w:rsid w:val="009C6939"/>
    <w:rsid w:val="009C79AE"/>
    <w:rsid w:val="009D2BD0"/>
    <w:rsid w:val="009D52ED"/>
    <w:rsid w:val="009D6252"/>
    <w:rsid w:val="009D6FE4"/>
    <w:rsid w:val="009D7206"/>
    <w:rsid w:val="009D77A3"/>
    <w:rsid w:val="009E5EB3"/>
    <w:rsid w:val="009F0CD4"/>
    <w:rsid w:val="009F12E4"/>
    <w:rsid w:val="009F1B47"/>
    <w:rsid w:val="009F2E15"/>
    <w:rsid w:val="00A00A93"/>
    <w:rsid w:val="00A00BD9"/>
    <w:rsid w:val="00A01E8B"/>
    <w:rsid w:val="00A03B36"/>
    <w:rsid w:val="00A05D3C"/>
    <w:rsid w:val="00A06DD9"/>
    <w:rsid w:val="00A110BF"/>
    <w:rsid w:val="00A12BFA"/>
    <w:rsid w:val="00A16CD4"/>
    <w:rsid w:val="00A2040F"/>
    <w:rsid w:val="00A235EE"/>
    <w:rsid w:val="00A24DE0"/>
    <w:rsid w:val="00A26CF5"/>
    <w:rsid w:val="00A2724B"/>
    <w:rsid w:val="00A277B6"/>
    <w:rsid w:val="00A27FBA"/>
    <w:rsid w:val="00A3445E"/>
    <w:rsid w:val="00A37F05"/>
    <w:rsid w:val="00A40F13"/>
    <w:rsid w:val="00A43E4D"/>
    <w:rsid w:val="00A469E8"/>
    <w:rsid w:val="00A53780"/>
    <w:rsid w:val="00A54A54"/>
    <w:rsid w:val="00A55366"/>
    <w:rsid w:val="00A55503"/>
    <w:rsid w:val="00A55E64"/>
    <w:rsid w:val="00A579B8"/>
    <w:rsid w:val="00A61ECF"/>
    <w:rsid w:val="00A631BF"/>
    <w:rsid w:val="00A70323"/>
    <w:rsid w:val="00A70DA8"/>
    <w:rsid w:val="00A7272A"/>
    <w:rsid w:val="00A73A3F"/>
    <w:rsid w:val="00A7408D"/>
    <w:rsid w:val="00A74DFF"/>
    <w:rsid w:val="00A76079"/>
    <w:rsid w:val="00A77F89"/>
    <w:rsid w:val="00A80A2B"/>
    <w:rsid w:val="00A8377E"/>
    <w:rsid w:val="00A86004"/>
    <w:rsid w:val="00A8648E"/>
    <w:rsid w:val="00A86FAF"/>
    <w:rsid w:val="00A87817"/>
    <w:rsid w:val="00A927ED"/>
    <w:rsid w:val="00A958E8"/>
    <w:rsid w:val="00A95CAC"/>
    <w:rsid w:val="00AA1398"/>
    <w:rsid w:val="00AA3192"/>
    <w:rsid w:val="00AA5DA3"/>
    <w:rsid w:val="00AA7B25"/>
    <w:rsid w:val="00AB0507"/>
    <w:rsid w:val="00AB319C"/>
    <w:rsid w:val="00AB53ED"/>
    <w:rsid w:val="00AB6806"/>
    <w:rsid w:val="00AB6B97"/>
    <w:rsid w:val="00AB7C21"/>
    <w:rsid w:val="00AC00B3"/>
    <w:rsid w:val="00AC01AF"/>
    <w:rsid w:val="00AC1DA2"/>
    <w:rsid w:val="00AC4012"/>
    <w:rsid w:val="00AC7645"/>
    <w:rsid w:val="00AE062D"/>
    <w:rsid w:val="00AF0469"/>
    <w:rsid w:val="00AF08B5"/>
    <w:rsid w:val="00AF198A"/>
    <w:rsid w:val="00AF3723"/>
    <w:rsid w:val="00AF4D92"/>
    <w:rsid w:val="00B00678"/>
    <w:rsid w:val="00B10EB7"/>
    <w:rsid w:val="00B1689C"/>
    <w:rsid w:val="00B2004F"/>
    <w:rsid w:val="00B23AEB"/>
    <w:rsid w:val="00B309CA"/>
    <w:rsid w:val="00B31D11"/>
    <w:rsid w:val="00B32CC8"/>
    <w:rsid w:val="00B33091"/>
    <w:rsid w:val="00B341C1"/>
    <w:rsid w:val="00B349F7"/>
    <w:rsid w:val="00B35C2D"/>
    <w:rsid w:val="00B36298"/>
    <w:rsid w:val="00B37D9E"/>
    <w:rsid w:val="00B37F8A"/>
    <w:rsid w:val="00B41547"/>
    <w:rsid w:val="00B416A1"/>
    <w:rsid w:val="00B42094"/>
    <w:rsid w:val="00B42522"/>
    <w:rsid w:val="00B429B7"/>
    <w:rsid w:val="00B53512"/>
    <w:rsid w:val="00B541C9"/>
    <w:rsid w:val="00B6284F"/>
    <w:rsid w:val="00B6336C"/>
    <w:rsid w:val="00B637D4"/>
    <w:rsid w:val="00B64CFC"/>
    <w:rsid w:val="00B7070B"/>
    <w:rsid w:val="00B71303"/>
    <w:rsid w:val="00B713AC"/>
    <w:rsid w:val="00B74652"/>
    <w:rsid w:val="00B76D5D"/>
    <w:rsid w:val="00B76E24"/>
    <w:rsid w:val="00B85D4C"/>
    <w:rsid w:val="00B8720A"/>
    <w:rsid w:val="00B87760"/>
    <w:rsid w:val="00B94395"/>
    <w:rsid w:val="00BA1B85"/>
    <w:rsid w:val="00BA27B8"/>
    <w:rsid w:val="00BA4F56"/>
    <w:rsid w:val="00BA5502"/>
    <w:rsid w:val="00BA7BF1"/>
    <w:rsid w:val="00BB1259"/>
    <w:rsid w:val="00BB2F3E"/>
    <w:rsid w:val="00BB3D73"/>
    <w:rsid w:val="00BB4FB9"/>
    <w:rsid w:val="00BB517B"/>
    <w:rsid w:val="00BB7319"/>
    <w:rsid w:val="00BC1FF8"/>
    <w:rsid w:val="00BC2888"/>
    <w:rsid w:val="00BC38E7"/>
    <w:rsid w:val="00BC6D1D"/>
    <w:rsid w:val="00BD08E1"/>
    <w:rsid w:val="00BD41BF"/>
    <w:rsid w:val="00BD57B2"/>
    <w:rsid w:val="00BD5D5B"/>
    <w:rsid w:val="00BE2E55"/>
    <w:rsid w:val="00BF1486"/>
    <w:rsid w:val="00BF622A"/>
    <w:rsid w:val="00C0001C"/>
    <w:rsid w:val="00C015C7"/>
    <w:rsid w:val="00C02851"/>
    <w:rsid w:val="00C05A62"/>
    <w:rsid w:val="00C103F9"/>
    <w:rsid w:val="00C1316F"/>
    <w:rsid w:val="00C1409C"/>
    <w:rsid w:val="00C15148"/>
    <w:rsid w:val="00C16D62"/>
    <w:rsid w:val="00C16FA4"/>
    <w:rsid w:val="00C259E9"/>
    <w:rsid w:val="00C26600"/>
    <w:rsid w:val="00C26A7F"/>
    <w:rsid w:val="00C27166"/>
    <w:rsid w:val="00C2719B"/>
    <w:rsid w:val="00C313B2"/>
    <w:rsid w:val="00C32F70"/>
    <w:rsid w:val="00C361FE"/>
    <w:rsid w:val="00C36B4C"/>
    <w:rsid w:val="00C44041"/>
    <w:rsid w:val="00C444C9"/>
    <w:rsid w:val="00C47381"/>
    <w:rsid w:val="00C521DF"/>
    <w:rsid w:val="00C5264D"/>
    <w:rsid w:val="00C53384"/>
    <w:rsid w:val="00C547FB"/>
    <w:rsid w:val="00C55721"/>
    <w:rsid w:val="00C55748"/>
    <w:rsid w:val="00C6056E"/>
    <w:rsid w:val="00C61081"/>
    <w:rsid w:val="00C61C6A"/>
    <w:rsid w:val="00C62BF7"/>
    <w:rsid w:val="00C62E58"/>
    <w:rsid w:val="00C652FF"/>
    <w:rsid w:val="00C66546"/>
    <w:rsid w:val="00C66D3F"/>
    <w:rsid w:val="00C673E4"/>
    <w:rsid w:val="00C67C74"/>
    <w:rsid w:val="00C7102B"/>
    <w:rsid w:val="00C72286"/>
    <w:rsid w:val="00C7399D"/>
    <w:rsid w:val="00C748E0"/>
    <w:rsid w:val="00C75B0F"/>
    <w:rsid w:val="00C76D87"/>
    <w:rsid w:val="00C77CCF"/>
    <w:rsid w:val="00C8012B"/>
    <w:rsid w:val="00C80176"/>
    <w:rsid w:val="00C80705"/>
    <w:rsid w:val="00C81CEC"/>
    <w:rsid w:val="00C849F2"/>
    <w:rsid w:val="00C85104"/>
    <w:rsid w:val="00C9163B"/>
    <w:rsid w:val="00C9325B"/>
    <w:rsid w:val="00C95919"/>
    <w:rsid w:val="00C96270"/>
    <w:rsid w:val="00CA02F6"/>
    <w:rsid w:val="00CA15D4"/>
    <w:rsid w:val="00CA1C92"/>
    <w:rsid w:val="00CA2638"/>
    <w:rsid w:val="00CA6A87"/>
    <w:rsid w:val="00CB0712"/>
    <w:rsid w:val="00CB0776"/>
    <w:rsid w:val="00CB16B9"/>
    <w:rsid w:val="00CB2520"/>
    <w:rsid w:val="00CB4C24"/>
    <w:rsid w:val="00CB6654"/>
    <w:rsid w:val="00CB79AA"/>
    <w:rsid w:val="00CB7F6C"/>
    <w:rsid w:val="00CC0306"/>
    <w:rsid w:val="00CC7582"/>
    <w:rsid w:val="00CC772C"/>
    <w:rsid w:val="00CD00FD"/>
    <w:rsid w:val="00CD1347"/>
    <w:rsid w:val="00CD15E9"/>
    <w:rsid w:val="00CD43A2"/>
    <w:rsid w:val="00CE1643"/>
    <w:rsid w:val="00CE28F3"/>
    <w:rsid w:val="00CE2A46"/>
    <w:rsid w:val="00CE5602"/>
    <w:rsid w:val="00CE6419"/>
    <w:rsid w:val="00CE6543"/>
    <w:rsid w:val="00CE6A84"/>
    <w:rsid w:val="00CF2390"/>
    <w:rsid w:val="00CF3214"/>
    <w:rsid w:val="00CF41C8"/>
    <w:rsid w:val="00CF4205"/>
    <w:rsid w:val="00CF465C"/>
    <w:rsid w:val="00CF47BA"/>
    <w:rsid w:val="00CF5044"/>
    <w:rsid w:val="00D01ABE"/>
    <w:rsid w:val="00D01BD7"/>
    <w:rsid w:val="00D05752"/>
    <w:rsid w:val="00D06958"/>
    <w:rsid w:val="00D12E0B"/>
    <w:rsid w:val="00D137FE"/>
    <w:rsid w:val="00D15898"/>
    <w:rsid w:val="00D16C57"/>
    <w:rsid w:val="00D16EB7"/>
    <w:rsid w:val="00D21C59"/>
    <w:rsid w:val="00D226B4"/>
    <w:rsid w:val="00D24297"/>
    <w:rsid w:val="00D24B8A"/>
    <w:rsid w:val="00D24EC2"/>
    <w:rsid w:val="00D2598B"/>
    <w:rsid w:val="00D2705D"/>
    <w:rsid w:val="00D333DD"/>
    <w:rsid w:val="00D3351B"/>
    <w:rsid w:val="00D33B9C"/>
    <w:rsid w:val="00D36314"/>
    <w:rsid w:val="00D37496"/>
    <w:rsid w:val="00D40353"/>
    <w:rsid w:val="00D41458"/>
    <w:rsid w:val="00D41D96"/>
    <w:rsid w:val="00D42023"/>
    <w:rsid w:val="00D430AE"/>
    <w:rsid w:val="00D45416"/>
    <w:rsid w:val="00D457EE"/>
    <w:rsid w:val="00D473C3"/>
    <w:rsid w:val="00D478EC"/>
    <w:rsid w:val="00D52254"/>
    <w:rsid w:val="00D52A0E"/>
    <w:rsid w:val="00D53ED5"/>
    <w:rsid w:val="00D633E0"/>
    <w:rsid w:val="00D64367"/>
    <w:rsid w:val="00D65347"/>
    <w:rsid w:val="00D66021"/>
    <w:rsid w:val="00D6674E"/>
    <w:rsid w:val="00D6795E"/>
    <w:rsid w:val="00D707D1"/>
    <w:rsid w:val="00D72CBB"/>
    <w:rsid w:val="00D762C9"/>
    <w:rsid w:val="00D80503"/>
    <w:rsid w:val="00D86325"/>
    <w:rsid w:val="00D93F44"/>
    <w:rsid w:val="00D947DA"/>
    <w:rsid w:val="00D9576E"/>
    <w:rsid w:val="00D96E89"/>
    <w:rsid w:val="00D97C14"/>
    <w:rsid w:val="00DA059A"/>
    <w:rsid w:val="00DA2FE9"/>
    <w:rsid w:val="00DA3E86"/>
    <w:rsid w:val="00DA7512"/>
    <w:rsid w:val="00DA7943"/>
    <w:rsid w:val="00DB07E3"/>
    <w:rsid w:val="00DB0E88"/>
    <w:rsid w:val="00DB1A89"/>
    <w:rsid w:val="00DB1CE6"/>
    <w:rsid w:val="00DB1E1D"/>
    <w:rsid w:val="00DB39AC"/>
    <w:rsid w:val="00DB7012"/>
    <w:rsid w:val="00DC078A"/>
    <w:rsid w:val="00DC11D6"/>
    <w:rsid w:val="00DC1ACC"/>
    <w:rsid w:val="00DC5C7E"/>
    <w:rsid w:val="00DC61E2"/>
    <w:rsid w:val="00DD2F49"/>
    <w:rsid w:val="00DD32E5"/>
    <w:rsid w:val="00DE07D4"/>
    <w:rsid w:val="00DE0B5D"/>
    <w:rsid w:val="00DE0CDB"/>
    <w:rsid w:val="00DE11F9"/>
    <w:rsid w:val="00DE1799"/>
    <w:rsid w:val="00DE19C6"/>
    <w:rsid w:val="00DE45A6"/>
    <w:rsid w:val="00DE5062"/>
    <w:rsid w:val="00DE516D"/>
    <w:rsid w:val="00DE5E1D"/>
    <w:rsid w:val="00DF1622"/>
    <w:rsid w:val="00DF1ABF"/>
    <w:rsid w:val="00DF36D9"/>
    <w:rsid w:val="00DF47D2"/>
    <w:rsid w:val="00DF7641"/>
    <w:rsid w:val="00DF7E9F"/>
    <w:rsid w:val="00E02238"/>
    <w:rsid w:val="00E04B40"/>
    <w:rsid w:val="00E04D52"/>
    <w:rsid w:val="00E05C87"/>
    <w:rsid w:val="00E07569"/>
    <w:rsid w:val="00E11764"/>
    <w:rsid w:val="00E15199"/>
    <w:rsid w:val="00E16FE5"/>
    <w:rsid w:val="00E23D56"/>
    <w:rsid w:val="00E24458"/>
    <w:rsid w:val="00E3094D"/>
    <w:rsid w:val="00E3223B"/>
    <w:rsid w:val="00E33C3F"/>
    <w:rsid w:val="00E40400"/>
    <w:rsid w:val="00E42FFB"/>
    <w:rsid w:val="00E520DB"/>
    <w:rsid w:val="00E53657"/>
    <w:rsid w:val="00E5375E"/>
    <w:rsid w:val="00E53D2D"/>
    <w:rsid w:val="00E55377"/>
    <w:rsid w:val="00E57B0D"/>
    <w:rsid w:val="00E601AD"/>
    <w:rsid w:val="00E636C1"/>
    <w:rsid w:val="00E75D6A"/>
    <w:rsid w:val="00E7666A"/>
    <w:rsid w:val="00E77C04"/>
    <w:rsid w:val="00E82591"/>
    <w:rsid w:val="00E82F23"/>
    <w:rsid w:val="00E8333D"/>
    <w:rsid w:val="00E83E44"/>
    <w:rsid w:val="00E86082"/>
    <w:rsid w:val="00E911FB"/>
    <w:rsid w:val="00E92D8E"/>
    <w:rsid w:val="00E95F21"/>
    <w:rsid w:val="00E970C2"/>
    <w:rsid w:val="00EA07C3"/>
    <w:rsid w:val="00EA2AFE"/>
    <w:rsid w:val="00EA4D3D"/>
    <w:rsid w:val="00EB155D"/>
    <w:rsid w:val="00EB4AD1"/>
    <w:rsid w:val="00EB4B27"/>
    <w:rsid w:val="00EC0ABB"/>
    <w:rsid w:val="00EC0F50"/>
    <w:rsid w:val="00EC108F"/>
    <w:rsid w:val="00EC20A9"/>
    <w:rsid w:val="00EC298E"/>
    <w:rsid w:val="00EC2CE9"/>
    <w:rsid w:val="00EC39F0"/>
    <w:rsid w:val="00EC3B8B"/>
    <w:rsid w:val="00EC407C"/>
    <w:rsid w:val="00EC40D4"/>
    <w:rsid w:val="00ED1308"/>
    <w:rsid w:val="00ED5400"/>
    <w:rsid w:val="00ED57ED"/>
    <w:rsid w:val="00ED65DC"/>
    <w:rsid w:val="00EE29D0"/>
    <w:rsid w:val="00EE44D8"/>
    <w:rsid w:val="00EE46F0"/>
    <w:rsid w:val="00EE632F"/>
    <w:rsid w:val="00EF12D6"/>
    <w:rsid w:val="00EF2B3D"/>
    <w:rsid w:val="00F048DC"/>
    <w:rsid w:val="00F0578D"/>
    <w:rsid w:val="00F05BBD"/>
    <w:rsid w:val="00F06BFE"/>
    <w:rsid w:val="00F06EF5"/>
    <w:rsid w:val="00F071F5"/>
    <w:rsid w:val="00F10954"/>
    <w:rsid w:val="00F11663"/>
    <w:rsid w:val="00F11F46"/>
    <w:rsid w:val="00F120FB"/>
    <w:rsid w:val="00F149E2"/>
    <w:rsid w:val="00F14E3B"/>
    <w:rsid w:val="00F21A60"/>
    <w:rsid w:val="00F2287C"/>
    <w:rsid w:val="00F22D35"/>
    <w:rsid w:val="00F232CE"/>
    <w:rsid w:val="00F242E0"/>
    <w:rsid w:val="00F26D6F"/>
    <w:rsid w:val="00F273AA"/>
    <w:rsid w:val="00F27CAD"/>
    <w:rsid w:val="00F36078"/>
    <w:rsid w:val="00F371A8"/>
    <w:rsid w:val="00F37998"/>
    <w:rsid w:val="00F40198"/>
    <w:rsid w:val="00F430EC"/>
    <w:rsid w:val="00F45816"/>
    <w:rsid w:val="00F46AE2"/>
    <w:rsid w:val="00F474F0"/>
    <w:rsid w:val="00F5198F"/>
    <w:rsid w:val="00F524E8"/>
    <w:rsid w:val="00F53818"/>
    <w:rsid w:val="00F570CD"/>
    <w:rsid w:val="00F629C5"/>
    <w:rsid w:val="00F66A9F"/>
    <w:rsid w:val="00F6725C"/>
    <w:rsid w:val="00F72D4C"/>
    <w:rsid w:val="00F734C6"/>
    <w:rsid w:val="00F75EAC"/>
    <w:rsid w:val="00F802AD"/>
    <w:rsid w:val="00F82195"/>
    <w:rsid w:val="00F82E67"/>
    <w:rsid w:val="00F8725C"/>
    <w:rsid w:val="00F9392C"/>
    <w:rsid w:val="00F94B96"/>
    <w:rsid w:val="00F95125"/>
    <w:rsid w:val="00F9577E"/>
    <w:rsid w:val="00F967C8"/>
    <w:rsid w:val="00FA1AD6"/>
    <w:rsid w:val="00FA2E10"/>
    <w:rsid w:val="00FA2E91"/>
    <w:rsid w:val="00FA6656"/>
    <w:rsid w:val="00FB25D5"/>
    <w:rsid w:val="00FB2F7B"/>
    <w:rsid w:val="00FB57ED"/>
    <w:rsid w:val="00FB65FA"/>
    <w:rsid w:val="00FC1CC6"/>
    <w:rsid w:val="00FC2D66"/>
    <w:rsid w:val="00FC3496"/>
    <w:rsid w:val="00FC6294"/>
    <w:rsid w:val="00FC6AA1"/>
    <w:rsid w:val="00FD0716"/>
    <w:rsid w:val="00FD0F23"/>
    <w:rsid w:val="00FD43ED"/>
    <w:rsid w:val="00FD4F36"/>
    <w:rsid w:val="00FD5374"/>
    <w:rsid w:val="00FD5BC7"/>
    <w:rsid w:val="00FE1075"/>
    <w:rsid w:val="00FE1311"/>
    <w:rsid w:val="00FE1A2C"/>
    <w:rsid w:val="00FE3FBA"/>
    <w:rsid w:val="00FE5103"/>
    <w:rsid w:val="00FE77A1"/>
    <w:rsid w:val="00FF053B"/>
    <w:rsid w:val="00FF1BC9"/>
    <w:rsid w:val="00FF3CBC"/>
    <w:rsid w:val="00FF6A2C"/>
    <w:rsid w:val="00FF76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DA6"/>
    <w:pPr>
      <w:suppressAutoHyphens/>
    </w:pPr>
    <w:rPr>
      <w:sz w:val="28"/>
      <w:szCs w:val="28"/>
      <w:lang w:eastAsia="ar-SA"/>
    </w:rPr>
  </w:style>
  <w:style w:type="paragraph" w:styleId="3">
    <w:name w:val="heading 3"/>
    <w:basedOn w:val="a"/>
    <w:next w:val="a"/>
    <w:link w:val="30"/>
    <w:qFormat/>
    <w:rsid w:val="00D06958"/>
    <w:pPr>
      <w:keepNext/>
      <w:widowControl w:val="0"/>
      <w:tabs>
        <w:tab w:val="num" w:pos="0"/>
      </w:tabs>
      <w:autoSpaceDE w:val="0"/>
      <w:jc w:val="both"/>
      <w:outlineLvl w:val="2"/>
    </w:pPr>
    <w:rPr>
      <w:szCs w:val="20"/>
    </w:rPr>
  </w:style>
  <w:style w:type="paragraph" w:styleId="4">
    <w:name w:val="heading 4"/>
    <w:basedOn w:val="a"/>
    <w:next w:val="a"/>
    <w:link w:val="40"/>
    <w:qFormat/>
    <w:rsid w:val="00D06958"/>
    <w:pPr>
      <w:keepNext/>
      <w:widowControl w:val="0"/>
      <w:tabs>
        <w:tab w:val="num" w:pos="0"/>
      </w:tabs>
      <w:autoSpaceDE w:val="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D06958"/>
  </w:style>
  <w:style w:type="character" w:customStyle="1" w:styleId="WW8Num2z0">
    <w:name w:val="WW8Num2z0"/>
    <w:rsid w:val="00D06958"/>
    <w:rPr>
      <w:rFonts w:ascii="Times New Roman" w:eastAsia="Times New Roman" w:hAnsi="Times New Roman" w:cs="Times New Roman"/>
    </w:rPr>
  </w:style>
  <w:style w:type="character" w:customStyle="1" w:styleId="WW8Num2z1">
    <w:name w:val="WW8Num2z1"/>
    <w:rsid w:val="00D06958"/>
    <w:rPr>
      <w:rFonts w:ascii="Courier New" w:hAnsi="Courier New"/>
    </w:rPr>
  </w:style>
  <w:style w:type="character" w:customStyle="1" w:styleId="WW8Num2z2">
    <w:name w:val="WW8Num2z2"/>
    <w:rsid w:val="00D06958"/>
    <w:rPr>
      <w:rFonts w:ascii="Wingdings" w:hAnsi="Wingdings"/>
    </w:rPr>
  </w:style>
  <w:style w:type="character" w:customStyle="1" w:styleId="WW8Num2z3">
    <w:name w:val="WW8Num2z3"/>
    <w:rsid w:val="00D06958"/>
    <w:rPr>
      <w:rFonts w:ascii="Symbol" w:hAnsi="Symbol"/>
    </w:rPr>
  </w:style>
  <w:style w:type="character" w:customStyle="1" w:styleId="1">
    <w:name w:val="Основной шрифт абзаца1"/>
    <w:rsid w:val="00D06958"/>
  </w:style>
  <w:style w:type="paragraph" w:customStyle="1" w:styleId="10">
    <w:name w:val="Заголовок1"/>
    <w:basedOn w:val="a"/>
    <w:next w:val="a3"/>
    <w:rsid w:val="00D06958"/>
    <w:pPr>
      <w:keepNext/>
      <w:spacing w:before="240" w:after="120"/>
    </w:pPr>
    <w:rPr>
      <w:rFonts w:ascii="Arial" w:eastAsia="Arial Unicode MS" w:hAnsi="Arial" w:cs="Tahoma"/>
    </w:rPr>
  </w:style>
  <w:style w:type="paragraph" w:styleId="a3">
    <w:name w:val="Body Text"/>
    <w:basedOn w:val="a"/>
    <w:link w:val="a4"/>
    <w:rsid w:val="00D06958"/>
    <w:pPr>
      <w:jc w:val="both"/>
    </w:pPr>
    <w:rPr>
      <w:szCs w:val="24"/>
    </w:rPr>
  </w:style>
  <w:style w:type="character" w:customStyle="1" w:styleId="a4">
    <w:name w:val="Основной текст Знак"/>
    <w:basedOn w:val="a0"/>
    <w:link w:val="a3"/>
    <w:rsid w:val="00971ED5"/>
    <w:rPr>
      <w:sz w:val="28"/>
      <w:szCs w:val="24"/>
      <w:lang w:eastAsia="ar-SA"/>
    </w:rPr>
  </w:style>
  <w:style w:type="paragraph" w:styleId="a5">
    <w:name w:val="List"/>
    <w:basedOn w:val="a3"/>
    <w:rsid w:val="00D06958"/>
    <w:rPr>
      <w:rFonts w:ascii="Arial" w:hAnsi="Arial" w:cs="Tahoma"/>
    </w:rPr>
  </w:style>
  <w:style w:type="paragraph" w:customStyle="1" w:styleId="11">
    <w:name w:val="Название1"/>
    <w:basedOn w:val="a"/>
    <w:rsid w:val="00D06958"/>
    <w:pPr>
      <w:suppressLineNumbers/>
      <w:spacing w:before="120" w:after="120"/>
    </w:pPr>
    <w:rPr>
      <w:rFonts w:ascii="Arial" w:hAnsi="Arial" w:cs="Tahoma"/>
      <w:i/>
      <w:iCs/>
      <w:sz w:val="20"/>
      <w:szCs w:val="24"/>
    </w:rPr>
  </w:style>
  <w:style w:type="paragraph" w:customStyle="1" w:styleId="12">
    <w:name w:val="Указатель1"/>
    <w:basedOn w:val="a"/>
    <w:rsid w:val="00D06958"/>
    <w:pPr>
      <w:suppressLineNumbers/>
    </w:pPr>
    <w:rPr>
      <w:rFonts w:ascii="Arial" w:hAnsi="Arial" w:cs="Tahoma"/>
    </w:rPr>
  </w:style>
  <w:style w:type="paragraph" w:customStyle="1" w:styleId="ConsPlusNormal">
    <w:name w:val="ConsPlusNormal"/>
    <w:link w:val="ConsPlusNormal0"/>
    <w:qFormat/>
    <w:rsid w:val="00D06958"/>
    <w:pPr>
      <w:widowControl w:val="0"/>
      <w:suppressAutoHyphens/>
      <w:autoSpaceDE w:val="0"/>
      <w:ind w:firstLine="720"/>
    </w:pPr>
    <w:rPr>
      <w:rFonts w:ascii="Arial" w:eastAsia="Arial" w:hAnsi="Arial" w:cs="Arial"/>
      <w:lang w:eastAsia="ar-SA"/>
    </w:rPr>
  </w:style>
  <w:style w:type="character" w:customStyle="1" w:styleId="ConsPlusNormal0">
    <w:name w:val="ConsPlusNormal Знак"/>
    <w:link w:val="ConsPlusNormal"/>
    <w:locked/>
    <w:rsid w:val="00EC298E"/>
    <w:rPr>
      <w:rFonts w:ascii="Arial" w:eastAsia="Arial" w:hAnsi="Arial" w:cs="Arial"/>
      <w:lang w:eastAsia="ar-SA"/>
    </w:rPr>
  </w:style>
  <w:style w:type="paragraph" w:customStyle="1" w:styleId="ConsPlusNonformat">
    <w:name w:val="ConsPlusNonformat"/>
    <w:rsid w:val="00D06958"/>
    <w:pPr>
      <w:widowControl w:val="0"/>
      <w:suppressAutoHyphens/>
      <w:autoSpaceDE w:val="0"/>
    </w:pPr>
    <w:rPr>
      <w:rFonts w:ascii="Courier New" w:eastAsia="Arial" w:hAnsi="Courier New" w:cs="Courier New"/>
      <w:lang w:eastAsia="ar-SA"/>
    </w:rPr>
  </w:style>
  <w:style w:type="paragraph" w:customStyle="1" w:styleId="ConsPlusTitle">
    <w:name w:val="ConsPlusTitle"/>
    <w:rsid w:val="00D06958"/>
    <w:pPr>
      <w:widowControl w:val="0"/>
      <w:suppressAutoHyphens/>
      <w:autoSpaceDE w:val="0"/>
    </w:pPr>
    <w:rPr>
      <w:rFonts w:ascii="Arial" w:eastAsia="Arial" w:hAnsi="Arial" w:cs="Arial"/>
      <w:b/>
      <w:bCs/>
      <w:lang w:eastAsia="ar-SA"/>
    </w:rPr>
  </w:style>
  <w:style w:type="paragraph" w:customStyle="1" w:styleId="ConsPlusCell">
    <w:name w:val="ConsPlusCell"/>
    <w:uiPriority w:val="99"/>
    <w:rsid w:val="00D06958"/>
    <w:pPr>
      <w:widowControl w:val="0"/>
      <w:suppressAutoHyphens/>
      <w:autoSpaceDE w:val="0"/>
    </w:pPr>
    <w:rPr>
      <w:rFonts w:ascii="Arial" w:eastAsia="Arial" w:hAnsi="Arial" w:cs="Arial"/>
      <w:lang w:eastAsia="ar-SA"/>
    </w:rPr>
  </w:style>
  <w:style w:type="paragraph" w:customStyle="1" w:styleId="21">
    <w:name w:val="Основной текст с отступом 21"/>
    <w:basedOn w:val="a"/>
    <w:rsid w:val="00D06958"/>
    <w:pPr>
      <w:ind w:firstLine="836"/>
      <w:jc w:val="both"/>
    </w:pPr>
    <w:rPr>
      <w:b/>
      <w:bCs/>
    </w:rPr>
  </w:style>
  <w:style w:type="paragraph" w:customStyle="1" w:styleId="210">
    <w:name w:val="Основной текст 21"/>
    <w:basedOn w:val="a"/>
    <w:rsid w:val="00D06958"/>
    <w:pPr>
      <w:spacing w:after="120" w:line="480" w:lineRule="auto"/>
    </w:pPr>
  </w:style>
  <w:style w:type="table" w:styleId="a6">
    <w:name w:val="Table Grid"/>
    <w:basedOn w:val="a1"/>
    <w:uiPriority w:val="59"/>
    <w:rsid w:val="006C4AA5"/>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rsid w:val="005023B6"/>
    <w:rPr>
      <w:rFonts w:ascii="Tahoma" w:hAnsi="Tahoma" w:cs="Tahoma"/>
      <w:sz w:val="16"/>
      <w:szCs w:val="16"/>
    </w:rPr>
  </w:style>
  <w:style w:type="character" w:customStyle="1" w:styleId="a8">
    <w:name w:val="Текст выноски Знак"/>
    <w:link w:val="a7"/>
    <w:rsid w:val="005023B6"/>
    <w:rPr>
      <w:rFonts w:ascii="Tahoma" w:hAnsi="Tahoma" w:cs="Tahoma"/>
      <w:sz w:val="16"/>
      <w:szCs w:val="16"/>
      <w:lang w:eastAsia="ar-SA"/>
    </w:rPr>
  </w:style>
  <w:style w:type="paragraph" w:styleId="a9">
    <w:name w:val="header"/>
    <w:basedOn w:val="a"/>
    <w:link w:val="aa"/>
    <w:uiPriority w:val="99"/>
    <w:rsid w:val="00683B7F"/>
    <w:pPr>
      <w:tabs>
        <w:tab w:val="center" w:pos="4677"/>
        <w:tab w:val="right" w:pos="9355"/>
      </w:tabs>
    </w:pPr>
  </w:style>
  <w:style w:type="character" w:customStyle="1" w:styleId="aa">
    <w:name w:val="Верхний колонтитул Знак"/>
    <w:link w:val="a9"/>
    <w:uiPriority w:val="99"/>
    <w:rsid w:val="00683B7F"/>
    <w:rPr>
      <w:sz w:val="28"/>
      <w:szCs w:val="28"/>
      <w:lang w:eastAsia="ar-SA"/>
    </w:rPr>
  </w:style>
  <w:style w:type="paragraph" w:styleId="ab">
    <w:name w:val="footer"/>
    <w:basedOn w:val="a"/>
    <w:link w:val="ac"/>
    <w:uiPriority w:val="99"/>
    <w:rsid w:val="00683B7F"/>
    <w:pPr>
      <w:tabs>
        <w:tab w:val="center" w:pos="4677"/>
        <w:tab w:val="right" w:pos="9355"/>
      </w:tabs>
    </w:pPr>
  </w:style>
  <w:style w:type="character" w:customStyle="1" w:styleId="ac">
    <w:name w:val="Нижний колонтитул Знак"/>
    <w:link w:val="ab"/>
    <w:uiPriority w:val="99"/>
    <w:rsid w:val="00683B7F"/>
    <w:rPr>
      <w:sz w:val="28"/>
      <w:szCs w:val="28"/>
      <w:lang w:eastAsia="ar-SA"/>
    </w:rPr>
  </w:style>
  <w:style w:type="paragraph" w:styleId="ad">
    <w:name w:val="List Paragraph"/>
    <w:basedOn w:val="a"/>
    <w:uiPriority w:val="34"/>
    <w:qFormat/>
    <w:rsid w:val="009A56A0"/>
    <w:pPr>
      <w:tabs>
        <w:tab w:val="num" w:pos="1080"/>
      </w:tabs>
      <w:suppressAutoHyphens w:val="0"/>
      <w:spacing w:after="120"/>
      <w:ind w:left="720"/>
      <w:contextualSpacing/>
    </w:pPr>
    <w:rPr>
      <w:color w:val="000000"/>
      <w:sz w:val="24"/>
      <w:szCs w:val="24"/>
      <w:lang w:eastAsia="ru-RU"/>
    </w:rPr>
  </w:style>
  <w:style w:type="character" w:customStyle="1" w:styleId="ae">
    <w:name w:val="Гипертекстовая ссылка"/>
    <w:rsid w:val="00D430AE"/>
    <w:rPr>
      <w:color w:val="008000"/>
    </w:rPr>
  </w:style>
  <w:style w:type="character" w:customStyle="1" w:styleId="WW-Absatz-Standardschriftart111111111">
    <w:name w:val="WW-Absatz-Standardschriftart111111111"/>
    <w:rsid w:val="00861882"/>
  </w:style>
  <w:style w:type="character" w:styleId="af">
    <w:name w:val="Hyperlink"/>
    <w:basedOn w:val="a0"/>
    <w:uiPriority w:val="99"/>
    <w:unhideWhenUsed/>
    <w:rsid w:val="002562DD"/>
    <w:rPr>
      <w:color w:val="0000FF"/>
      <w:u w:val="single"/>
    </w:rPr>
  </w:style>
  <w:style w:type="character" w:styleId="af0">
    <w:name w:val="FollowedHyperlink"/>
    <w:basedOn w:val="a0"/>
    <w:uiPriority w:val="99"/>
    <w:unhideWhenUsed/>
    <w:rsid w:val="002562DD"/>
    <w:rPr>
      <w:color w:val="800080"/>
      <w:u w:val="single"/>
    </w:rPr>
  </w:style>
  <w:style w:type="paragraph" w:customStyle="1" w:styleId="xl65">
    <w:name w:val="xl65"/>
    <w:basedOn w:val="a"/>
    <w:rsid w:val="002562DD"/>
    <w:pPr>
      <w:suppressAutoHyphens w:val="0"/>
      <w:spacing w:before="100" w:beforeAutospacing="1" w:after="100" w:afterAutospacing="1"/>
    </w:pPr>
    <w:rPr>
      <w:sz w:val="24"/>
      <w:szCs w:val="24"/>
      <w:lang w:eastAsia="ru-RU"/>
    </w:rPr>
  </w:style>
  <w:style w:type="paragraph" w:customStyle="1" w:styleId="xl66">
    <w:name w:val="xl66"/>
    <w:basedOn w:val="a"/>
    <w:rsid w:val="002562D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67">
    <w:name w:val="xl67"/>
    <w:basedOn w:val="a"/>
    <w:rsid w:val="002562D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68">
    <w:name w:val="xl68"/>
    <w:basedOn w:val="a"/>
    <w:rsid w:val="002562D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69">
    <w:name w:val="xl69"/>
    <w:basedOn w:val="a"/>
    <w:rsid w:val="002562DD"/>
    <w:pPr>
      <w:suppressAutoHyphens w:val="0"/>
      <w:spacing w:before="100" w:beforeAutospacing="1" w:after="100" w:afterAutospacing="1"/>
    </w:pPr>
    <w:rPr>
      <w:sz w:val="24"/>
      <w:szCs w:val="24"/>
      <w:lang w:eastAsia="ru-RU"/>
    </w:rPr>
  </w:style>
  <w:style w:type="paragraph" w:customStyle="1" w:styleId="xl70">
    <w:name w:val="xl70"/>
    <w:basedOn w:val="a"/>
    <w:rsid w:val="002562DD"/>
    <w:pPr>
      <w:pBdr>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71">
    <w:name w:val="xl71"/>
    <w:basedOn w:val="a"/>
    <w:rsid w:val="002562DD"/>
    <w:pPr>
      <w:pBdr>
        <w:left w:val="single" w:sz="4" w:space="0" w:color="auto"/>
      </w:pBdr>
      <w:suppressAutoHyphens w:val="0"/>
      <w:spacing w:before="100" w:beforeAutospacing="1" w:after="100" w:afterAutospacing="1"/>
      <w:textAlignment w:val="center"/>
    </w:pPr>
    <w:rPr>
      <w:sz w:val="20"/>
      <w:szCs w:val="20"/>
      <w:lang w:eastAsia="ru-RU"/>
    </w:rPr>
  </w:style>
  <w:style w:type="paragraph" w:customStyle="1" w:styleId="xl72">
    <w:name w:val="xl72"/>
    <w:basedOn w:val="a"/>
    <w:rsid w:val="002562DD"/>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textAlignment w:val="center"/>
    </w:pPr>
    <w:rPr>
      <w:sz w:val="20"/>
      <w:szCs w:val="20"/>
      <w:lang w:eastAsia="ru-RU"/>
    </w:rPr>
  </w:style>
  <w:style w:type="paragraph" w:customStyle="1" w:styleId="xl73">
    <w:name w:val="xl73"/>
    <w:basedOn w:val="a"/>
    <w:rsid w:val="002562DD"/>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20"/>
      <w:szCs w:val="20"/>
      <w:lang w:eastAsia="ru-RU"/>
    </w:rPr>
  </w:style>
  <w:style w:type="paragraph" w:customStyle="1" w:styleId="xl74">
    <w:name w:val="xl74"/>
    <w:basedOn w:val="a"/>
    <w:rsid w:val="002562DD"/>
    <w:pPr>
      <w:shd w:val="clear" w:color="000000" w:fill="FFFF00"/>
      <w:suppressAutoHyphens w:val="0"/>
      <w:spacing w:before="100" w:beforeAutospacing="1" w:after="100" w:afterAutospacing="1"/>
    </w:pPr>
    <w:rPr>
      <w:sz w:val="24"/>
      <w:szCs w:val="24"/>
      <w:lang w:eastAsia="ru-RU"/>
    </w:rPr>
  </w:style>
  <w:style w:type="paragraph" w:customStyle="1" w:styleId="xl75">
    <w:name w:val="xl75"/>
    <w:basedOn w:val="a"/>
    <w:rsid w:val="002562DD"/>
    <w:pPr>
      <w:suppressAutoHyphens w:val="0"/>
      <w:spacing w:before="100" w:beforeAutospacing="1" w:after="100" w:afterAutospacing="1"/>
      <w:jc w:val="center"/>
      <w:textAlignment w:val="top"/>
    </w:pPr>
    <w:rPr>
      <w:b/>
      <w:bCs/>
      <w:sz w:val="24"/>
      <w:szCs w:val="24"/>
      <w:lang w:eastAsia="ru-RU"/>
    </w:rPr>
  </w:style>
  <w:style w:type="paragraph" w:customStyle="1" w:styleId="xl76">
    <w:name w:val="xl76"/>
    <w:basedOn w:val="a"/>
    <w:rsid w:val="002562DD"/>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77">
    <w:name w:val="xl77"/>
    <w:basedOn w:val="a"/>
    <w:rsid w:val="002562DD"/>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78">
    <w:name w:val="xl78"/>
    <w:basedOn w:val="a"/>
    <w:rsid w:val="002562DD"/>
    <w:pPr>
      <w:pBdr>
        <w:top w:val="single" w:sz="4" w:space="0" w:color="auto"/>
        <w:left w:val="single" w:sz="4" w:space="0" w:color="auto"/>
        <w:right w:val="single" w:sz="4" w:space="0" w:color="auto"/>
      </w:pBdr>
      <w:shd w:val="clear" w:color="000000" w:fill="FFFF00"/>
      <w:suppressAutoHyphens w:val="0"/>
      <w:spacing w:before="100" w:beforeAutospacing="1" w:after="100" w:afterAutospacing="1"/>
      <w:jc w:val="center"/>
      <w:textAlignment w:val="center"/>
    </w:pPr>
    <w:rPr>
      <w:sz w:val="20"/>
      <w:szCs w:val="20"/>
      <w:lang w:eastAsia="ru-RU"/>
    </w:rPr>
  </w:style>
  <w:style w:type="paragraph" w:customStyle="1" w:styleId="xl79">
    <w:name w:val="xl79"/>
    <w:basedOn w:val="a"/>
    <w:rsid w:val="002562DD"/>
    <w:pPr>
      <w:pBdr>
        <w:left w:val="single" w:sz="4" w:space="0" w:color="auto"/>
        <w:right w:val="single" w:sz="4" w:space="0" w:color="auto"/>
      </w:pBdr>
      <w:shd w:val="clear" w:color="000000" w:fill="FFFF00"/>
      <w:suppressAutoHyphens w:val="0"/>
      <w:spacing w:before="100" w:beforeAutospacing="1" w:after="100" w:afterAutospacing="1"/>
      <w:jc w:val="center"/>
      <w:textAlignment w:val="center"/>
    </w:pPr>
    <w:rPr>
      <w:sz w:val="20"/>
      <w:szCs w:val="20"/>
      <w:lang w:eastAsia="ru-RU"/>
    </w:rPr>
  </w:style>
  <w:style w:type="paragraph" w:customStyle="1" w:styleId="xl80">
    <w:name w:val="xl80"/>
    <w:basedOn w:val="a"/>
    <w:rsid w:val="002562DD"/>
    <w:pPr>
      <w:pBdr>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20"/>
      <w:szCs w:val="20"/>
      <w:lang w:eastAsia="ru-RU"/>
    </w:rPr>
  </w:style>
  <w:style w:type="paragraph" w:customStyle="1" w:styleId="xl81">
    <w:name w:val="xl81"/>
    <w:basedOn w:val="a"/>
    <w:rsid w:val="002562DD"/>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82">
    <w:name w:val="xl82"/>
    <w:basedOn w:val="a"/>
    <w:rsid w:val="002562DD"/>
    <w:pPr>
      <w:pBdr>
        <w:left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83">
    <w:name w:val="xl83"/>
    <w:basedOn w:val="a"/>
    <w:rsid w:val="002562DD"/>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84">
    <w:name w:val="xl84"/>
    <w:basedOn w:val="a"/>
    <w:rsid w:val="002562DD"/>
    <w:pPr>
      <w:pBdr>
        <w:top w:val="single" w:sz="4" w:space="0" w:color="auto"/>
        <w:left w:val="single" w:sz="4" w:space="0" w:color="auto"/>
        <w:right w:val="single" w:sz="4" w:space="0" w:color="auto"/>
      </w:pBdr>
      <w:shd w:val="clear" w:color="000000" w:fill="FFFF00"/>
      <w:suppressAutoHyphens w:val="0"/>
      <w:spacing w:before="100" w:beforeAutospacing="1" w:after="100" w:afterAutospacing="1"/>
      <w:textAlignment w:val="center"/>
    </w:pPr>
    <w:rPr>
      <w:sz w:val="20"/>
      <w:szCs w:val="20"/>
      <w:lang w:eastAsia="ru-RU"/>
    </w:rPr>
  </w:style>
  <w:style w:type="paragraph" w:customStyle="1" w:styleId="xl85">
    <w:name w:val="xl85"/>
    <w:basedOn w:val="a"/>
    <w:rsid w:val="002562DD"/>
    <w:pPr>
      <w:pBdr>
        <w:left w:val="single" w:sz="4" w:space="0" w:color="auto"/>
        <w:right w:val="single" w:sz="4" w:space="0" w:color="auto"/>
      </w:pBdr>
      <w:shd w:val="clear" w:color="000000" w:fill="FFFF00"/>
      <w:suppressAutoHyphens w:val="0"/>
      <w:spacing w:before="100" w:beforeAutospacing="1" w:after="100" w:afterAutospacing="1"/>
      <w:textAlignment w:val="center"/>
    </w:pPr>
    <w:rPr>
      <w:sz w:val="20"/>
      <w:szCs w:val="20"/>
      <w:lang w:eastAsia="ru-RU"/>
    </w:rPr>
  </w:style>
  <w:style w:type="paragraph" w:customStyle="1" w:styleId="xl86">
    <w:name w:val="xl86"/>
    <w:basedOn w:val="a"/>
    <w:rsid w:val="002562DD"/>
    <w:pPr>
      <w:pBdr>
        <w:left w:val="single" w:sz="4" w:space="0" w:color="auto"/>
        <w:bottom w:val="single" w:sz="4" w:space="0" w:color="auto"/>
        <w:right w:val="single" w:sz="4" w:space="0" w:color="auto"/>
      </w:pBdr>
      <w:shd w:val="clear" w:color="000000" w:fill="FFFF00"/>
      <w:suppressAutoHyphens w:val="0"/>
      <w:spacing w:before="100" w:beforeAutospacing="1" w:after="100" w:afterAutospacing="1"/>
      <w:textAlignment w:val="center"/>
    </w:pPr>
    <w:rPr>
      <w:sz w:val="20"/>
      <w:szCs w:val="20"/>
      <w:lang w:eastAsia="ru-RU"/>
    </w:rPr>
  </w:style>
  <w:style w:type="paragraph" w:customStyle="1" w:styleId="xl87">
    <w:name w:val="xl87"/>
    <w:basedOn w:val="a"/>
    <w:rsid w:val="002562DD"/>
    <w:pPr>
      <w:suppressAutoHyphens w:val="0"/>
      <w:spacing w:before="100" w:beforeAutospacing="1" w:after="100" w:afterAutospacing="1"/>
      <w:jc w:val="right"/>
    </w:pPr>
    <w:rPr>
      <w:sz w:val="24"/>
      <w:szCs w:val="24"/>
      <w:lang w:eastAsia="ru-RU"/>
    </w:rPr>
  </w:style>
  <w:style w:type="paragraph" w:customStyle="1" w:styleId="xl88">
    <w:name w:val="xl88"/>
    <w:basedOn w:val="a"/>
    <w:rsid w:val="002562DD"/>
    <w:pPr>
      <w:pBdr>
        <w:top w:val="single" w:sz="4" w:space="0" w:color="auto"/>
        <w:left w:val="single" w:sz="4" w:space="0" w:color="auto"/>
      </w:pBdr>
      <w:suppressAutoHyphens w:val="0"/>
      <w:spacing w:before="100" w:beforeAutospacing="1" w:after="100" w:afterAutospacing="1"/>
      <w:textAlignment w:val="center"/>
    </w:pPr>
    <w:rPr>
      <w:sz w:val="20"/>
      <w:szCs w:val="20"/>
      <w:lang w:eastAsia="ru-RU"/>
    </w:rPr>
  </w:style>
  <w:style w:type="paragraph" w:customStyle="1" w:styleId="xl89">
    <w:name w:val="xl89"/>
    <w:basedOn w:val="a"/>
    <w:rsid w:val="002562DD"/>
    <w:pPr>
      <w:pBdr>
        <w:left w:val="single" w:sz="4" w:space="0" w:color="auto"/>
        <w:bottom w:val="single" w:sz="4" w:space="0" w:color="auto"/>
      </w:pBdr>
      <w:suppressAutoHyphens w:val="0"/>
      <w:spacing w:before="100" w:beforeAutospacing="1" w:after="100" w:afterAutospacing="1"/>
      <w:textAlignment w:val="center"/>
    </w:pPr>
    <w:rPr>
      <w:sz w:val="20"/>
      <w:szCs w:val="20"/>
      <w:lang w:eastAsia="ru-RU"/>
    </w:rPr>
  </w:style>
  <w:style w:type="character" w:customStyle="1" w:styleId="FontStyle14">
    <w:name w:val="Font Style14"/>
    <w:uiPriority w:val="99"/>
    <w:rsid w:val="00C80176"/>
    <w:rPr>
      <w:rFonts w:ascii="Times New Roman" w:hAnsi="Times New Roman" w:cs="Times New Roman"/>
      <w:sz w:val="26"/>
      <w:szCs w:val="26"/>
    </w:rPr>
  </w:style>
  <w:style w:type="paragraph" w:styleId="af1">
    <w:name w:val="No Spacing"/>
    <w:uiPriority w:val="1"/>
    <w:qFormat/>
    <w:rsid w:val="00C80176"/>
    <w:rPr>
      <w:sz w:val="24"/>
      <w:szCs w:val="24"/>
    </w:rPr>
  </w:style>
  <w:style w:type="paragraph" w:customStyle="1" w:styleId="2">
    <w:name w:val="Заголовок2"/>
    <w:basedOn w:val="a"/>
    <w:next w:val="a3"/>
    <w:rsid w:val="00C81CEC"/>
    <w:pPr>
      <w:keepNext/>
      <w:spacing w:before="240" w:after="120"/>
    </w:pPr>
    <w:rPr>
      <w:rFonts w:ascii="Arial" w:eastAsia="Arial Unicode MS" w:hAnsi="Arial" w:cs="Tahoma"/>
    </w:rPr>
  </w:style>
  <w:style w:type="character" w:customStyle="1" w:styleId="30">
    <w:name w:val="Заголовок 3 Знак"/>
    <w:basedOn w:val="a0"/>
    <w:link w:val="3"/>
    <w:rsid w:val="00C81CEC"/>
    <w:rPr>
      <w:sz w:val="28"/>
      <w:lang w:eastAsia="ar-SA"/>
    </w:rPr>
  </w:style>
  <w:style w:type="character" w:customStyle="1" w:styleId="40">
    <w:name w:val="Заголовок 4 Знак"/>
    <w:basedOn w:val="a0"/>
    <w:link w:val="4"/>
    <w:rsid w:val="00C81CEC"/>
    <w:rPr>
      <w:sz w:val="28"/>
      <w:lang w:eastAsia="ar-SA"/>
    </w:rPr>
  </w:style>
  <w:style w:type="character" w:styleId="af2">
    <w:name w:val="annotation reference"/>
    <w:basedOn w:val="a0"/>
    <w:unhideWhenUsed/>
    <w:rsid w:val="00A53780"/>
    <w:rPr>
      <w:sz w:val="16"/>
      <w:szCs w:val="16"/>
    </w:rPr>
  </w:style>
  <w:style w:type="paragraph" w:styleId="af3">
    <w:name w:val="annotation text"/>
    <w:basedOn w:val="a"/>
    <w:link w:val="af4"/>
    <w:unhideWhenUsed/>
    <w:rsid w:val="00A53780"/>
    <w:rPr>
      <w:sz w:val="20"/>
      <w:szCs w:val="20"/>
    </w:rPr>
  </w:style>
  <w:style w:type="character" w:customStyle="1" w:styleId="af4">
    <w:name w:val="Текст примечания Знак"/>
    <w:basedOn w:val="a0"/>
    <w:link w:val="af3"/>
    <w:rsid w:val="00A53780"/>
    <w:rPr>
      <w:lang w:eastAsia="ar-SA"/>
    </w:rPr>
  </w:style>
  <w:style w:type="paragraph" w:styleId="af5">
    <w:name w:val="annotation subject"/>
    <w:basedOn w:val="af3"/>
    <w:next w:val="af3"/>
    <w:link w:val="af6"/>
    <w:unhideWhenUsed/>
    <w:rsid w:val="00A53780"/>
    <w:rPr>
      <w:b/>
      <w:bCs/>
    </w:rPr>
  </w:style>
  <w:style w:type="character" w:customStyle="1" w:styleId="af6">
    <w:name w:val="Тема примечания Знак"/>
    <w:basedOn w:val="af4"/>
    <w:link w:val="af5"/>
    <w:rsid w:val="00A53780"/>
    <w:rPr>
      <w:b/>
      <w:bCs/>
      <w:lang w:eastAsia="ar-SA"/>
    </w:rPr>
  </w:style>
  <w:style w:type="paragraph" w:customStyle="1" w:styleId="af7">
    <w:name w:val="Заголовок"/>
    <w:basedOn w:val="a"/>
    <w:next w:val="a3"/>
    <w:rsid w:val="00D457EE"/>
    <w:pPr>
      <w:keepNext/>
      <w:spacing w:before="240" w:after="120"/>
    </w:pPr>
    <w:rPr>
      <w:rFonts w:ascii="Arial" w:eastAsia="Arial Unicode MS" w:hAnsi="Arial"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DA6"/>
    <w:pPr>
      <w:suppressAutoHyphens/>
    </w:pPr>
    <w:rPr>
      <w:sz w:val="28"/>
      <w:szCs w:val="28"/>
      <w:lang w:eastAsia="ar-SA"/>
    </w:rPr>
  </w:style>
  <w:style w:type="paragraph" w:styleId="3">
    <w:name w:val="heading 3"/>
    <w:basedOn w:val="a"/>
    <w:next w:val="a"/>
    <w:link w:val="30"/>
    <w:qFormat/>
    <w:rsid w:val="00D06958"/>
    <w:pPr>
      <w:keepNext/>
      <w:widowControl w:val="0"/>
      <w:tabs>
        <w:tab w:val="num" w:pos="0"/>
      </w:tabs>
      <w:autoSpaceDE w:val="0"/>
      <w:jc w:val="both"/>
      <w:outlineLvl w:val="2"/>
    </w:pPr>
    <w:rPr>
      <w:szCs w:val="20"/>
    </w:rPr>
  </w:style>
  <w:style w:type="paragraph" w:styleId="4">
    <w:name w:val="heading 4"/>
    <w:basedOn w:val="a"/>
    <w:next w:val="a"/>
    <w:link w:val="40"/>
    <w:qFormat/>
    <w:rsid w:val="00D06958"/>
    <w:pPr>
      <w:keepNext/>
      <w:widowControl w:val="0"/>
      <w:tabs>
        <w:tab w:val="num" w:pos="0"/>
      </w:tabs>
      <w:autoSpaceDE w:val="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D06958"/>
  </w:style>
  <w:style w:type="character" w:customStyle="1" w:styleId="WW8Num2z0">
    <w:name w:val="WW8Num2z0"/>
    <w:rsid w:val="00D06958"/>
    <w:rPr>
      <w:rFonts w:ascii="Times New Roman" w:eastAsia="Times New Roman" w:hAnsi="Times New Roman" w:cs="Times New Roman"/>
    </w:rPr>
  </w:style>
  <w:style w:type="character" w:customStyle="1" w:styleId="WW8Num2z1">
    <w:name w:val="WW8Num2z1"/>
    <w:rsid w:val="00D06958"/>
    <w:rPr>
      <w:rFonts w:ascii="Courier New" w:hAnsi="Courier New"/>
    </w:rPr>
  </w:style>
  <w:style w:type="character" w:customStyle="1" w:styleId="WW8Num2z2">
    <w:name w:val="WW8Num2z2"/>
    <w:rsid w:val="00D06958"/>
    <w:rPr>
      <w:rFonts w:ascii="Wingdings" w:hAnsi="Wingdings"/>
    </w:rPr>
  </w:style>
  <w:style w:type="character" w:customStyle="1" w:styleId="WW8Num2z3">
    <w:name w:val="WW8Num2z3"/>
    <w:rsid w:val="00D06958"/>
    <w:rPr>
      <w:rFonts w:ascii="Symbol" w:hAnsi="Symbol"/>
    </w:rPr>
  </w:style>
  <w:style w:type="character" w:customStyle="1" w:styleId="1">
    <w:name w:val="Основной шрифт абзаца1"/>
    <w:rsid w:val="00D06958"/>
  </w:style>
  <w:style w:type="paragraph" w:customStyle="1" w:styleId="10">
    <w:name w:val="Заголовок1"/>
    <w:basedOn w:val="a"/>
    <w:next w:val="a3"/>
    <w:rsid w:val="00D06958"/>
    <w:pPr>
      <w:keepNext/>
      <w:spacing w:before="240" w:after="120"/>
    </w:pPr>
    <w:rPr>
      <w:rFonts w:ascii="Arial" w:eastAsia="Arial Unicode MS" w:hAnsi="Arial" w:cs="Tahoma"/>
    </w:rPr>
  </w:style>
  <w:style w:type="paragraph" w:styleId="a3">
    <w:name w:val="Body Text"/>
    <w:basedOn w:val="a"/>
    <w:link w:val="a4"/>
    <w:rsid w:val="00D06958"/>
    <w:pPr>
      <w:jc w:val="both"/>
    </w:pPr>
    <w:rPr>
      <w:szCs w:val="24"/>
    </w:rPr>
  </w:style>
  <w:style w:type="character" w:customStyle="1" w:styleId="a4">
    <w:name w:val="Основной текст Знак"/>
    <w:basedOn w:val="a0"/>
    <w:link w:val="a3"/>
    <w:rsid w:val="00971ED5"/>
    <w:rPr>
      <w:sz w:val="28"/>
      <w:szCs w:val="24"/>
      <w:lang w:eastAsia="ar-SA"/>
    </w:rPr>
  </w:style>
  <w:style w:type="paragraph" w:styleId="a5">
    <w:name w:val="List"/>
    <w:basedOn w:val="a3"/>
    <w:rsid w:val="00D06958"/>
    <w:rPr>
      <w:rFonts w:ascii="Arial" w:hAnsi="Arial" w:cs="Tahoma"/>
    </w:rPr>
  </w:style>
  <w:style w:type="paragraph" w:customStyle="1" w:styleId="11">
    <w:name w:val="Название1"/>
    <w:basedOn w:val="a"/>
    <w:rsid w:val="00D06958"/>
    <w:pPr>
      <w:suppressLineNumbers/>
      <w:spacing w:before="120" w:after="120"/>
    </w:pPr>
    <w:rPr>
      <w:rFonts w:ascii="Arial" w:hAnsi="Arial" w:cs="Tahoma"/>
      <w:i/>
      <w:iCs/>
      <w:sz w:val="20"/>
      <w:szCs w:val="24"/>
    </w:rPr>
  </w:style>
  <w:style w:type="paragraph" w:customStyle="1" w:styleId="12">
    <w:name w:val="Указатель1"/>
    <w:basedOn w:val="a"/>
    <w:rsid w:val="00D06958"/>
    <w:pPr>
      <w:suppressLineNumbers/>
    </w:pPr>
    <w:rPr>
      <w:rFonts w:ascii="Arial" w:hAnsi="Arial" w:cs="Tahoma"/>
    </w:rPr>
  </w:style>
  <w:style w:type="paragraph" w:customStyle="1" w:styleId="ConsPlusNormal">
    <w:name w:val="ConsPlusNormal"/>
    <w:link w:val="ConsPlusNormal0"/>
    <w:qFormat/>
    <w:rsid w:val="00D06958"/>
    <w:pPr>
      <w:widowControl w:val="0"/>
      <w:suppressAutoHyphens/>
      <w:autoSpaceDE w:val="0"/>
      <w:ind w:firstLine="720"/>
    </w:pPr>
    <w:rPr>
      <w:rFonts w:ascii="Arial" w:eastAsia="Arial" w:hAnsi="Arial" w:cs="Arial"/>
      <w:lang w:eastAsia="ar-SA"/>
    </w:rPr>
  </w:style>
  <w:style w:type="character" w:customStyle="1" w:styleId="ConsPlusNormal0">
    <w:name w:val="ConsPlusNormal Знак"/>
    <w:link w:val="ConsPlusNormal"/>
    <w:locked/>
    <w:rsid w:val="00EC298E"/>
    <w:rPr>
      <w:rFonts w:ascii="Arial" w:eastAsia="Arial" w:hAnsi="Arial" w:cs="Arial"/>
      <w:lang w:eastAsia="ar-SA"/>
    </w:rPr>
  </w:style>
  <w:style w:type="paragraph" w:customStyle="1" w:styleId="ConsPlusNonformat">
    <w:name w:val="ConsPlusNonformat"/>
    <w:rsid w:val="00D06958"/>
    <w:pPr>
      <w:widowControl w:val="0"/>
      <w:suppressAutoHyphens/>
      <w:autoSpaceDE w:val="0"/>
    </w:pPr>
    <w:rPr>
      <w:rFonts w:ascii="Courier New" w:eastAsia="Arial" w:hAnsi="Courier New" w:cs="Courier New"/>
      <w:lang w:eastAsia="ar-SA"/>
    </w:rPr>
  </w:style>
  <w:style w:type="paragraph" w:customStyle="1" w:styleId="ConsPlusTitle">
    <w:name w:val="ConsPlusTitle"/>
    <w:rsid w:val="00D06958"/>
    <w:pPr>
      <w:widowControl w:val="0"/>
      <w:suppressAutoHyphens/>
      <w:autoSpaceDE w:val="0"/>
    </w:pPr>
    <w:rPr>
      <w:rFonts w:ascii="Arial" w:eastAsia="Arial" w:hAnsi="Arial" w:cs="Arial"/>
      <w:b/>
      <w:bCs/>
      <w:lang w:eastAsia="ar-SA"/>
    </w:rPr>
  </w:style>
  <w:style w:type="paragraph" w:customStyle="1" w:styleId="ConsPlusCell">
    <w:name w:val="ConsPlusCell"/>
    <w:uiPriority w:val="99"/>
    <w:rsid w:val="00D06958"/>
    <w:pPr>
      <w:widowControl w:val="0"/>
      <w:suppressAutoHyphens/>
      <w:autoSpaceDE w:val="0"/>
    </w:pPr>
    <w:rPr>
      <w:rFonts w:ascii="Arial" w:eastAsia="Arial" w:hAnsi="Arial" w:cs="Arial"/>
      <w:lang w:eastAsia="ar-SA"/>
    </w:rPr>
  </w:style>
  <w:style w:type="paragraph" w:customStyle="1" w:styleId="21">
    <w:name w:val="Основной текст с отступом 21"/>
    <w:basedOn w:val="a"/>
    <w:rsid w:val="00D06958"/>
    <w:pPr>
      <w:ind w:firstLine="836"/>
      <w:jc w:val="both"/>
    </w:pPr>
    <w:rPr>
      <w:b/>
      <w:bCs/>
    </w:rPr>
  </w:style>
  <w:style w:type="paragraph" w:customStyle="1" w:styleId="210">
    <w:name w:val="Основной текст 21"/>
    <w:basedOn w:val="a"/>
    <w:rsid w:val="00D06958"/>
    <w:pPr>
      <w:spacing w:after="120" w:line="480" w:lineRule="auto"/>
    </w:pPr>
  </w:style>
  <w:style w:type="table" w:styleId="a6">
    <w:name w:val="Table Grid"/>
    <w:basedOn w:val="a1"/>
    <w:uiPriority w:val="59"/>
    <w:rsid w:val="006C4AA5"/>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rsid w:val="005023B6"/>
    <w:rPr>
      <w:rFonts w:ascii="Tahoma" w:hAnsi="Tahoma" w:cs="Tahoma"/>
      <w:sz w:val="16"/>
      <w:szCs w:val="16"/>
    </w:rPr>
  </w:style>
  <w:style w:type="character" w:customStyle="1" w:styleId="a8">
    <w:name w:val="Текст выноски Знак"/>
    <w:link w:val="a7"/>
    <w:rsid w:val="005023B6"/>
    <w:rPr>
      <w:rFonts w:ascii="Tahoma" w:hAnsi="Tahoma" w:cs="Tahoma"/>
      <w:sz w:val="16"/>
      <w:szCs w:val="16"/>
      <w:lang w:eastAsia="ar-SA"/>
    </w:rPr>
  </w:style>
  <w:style w:type="paragraph" w:styleId="a9">
    <w:name w:val="header"/>
    <w:basedOn w:val="a"/>
    <w:link w:val="aa"/>
    <w:uiPriority w:val="99"/>
    <w:rsid w:val="00683B7F"/>
    <w:pPr>
      <w:tabs>
        <w:tab w:val="center" w:pos="4677"/>
        <w:tab w:val="right" w:pos="9355"/>
      </w:tabs>
    </w:pPr>
  </w:style>
  <w:style w:type="character" w:customStyle="1" w:styleId="aa">
    <w:name w:val="Верхний колонтитул Знак"/>
    <w:link w:val="a9"/>
    <w:uiPriority w:val="99"/>
    <w:rsid w:val="00683B7F"/>
    <w:rPr>
      <w:sz w:val="28"/>
      <w:szCs w:val="28"/>
      <w:lang w:eastAsia="ar-SA"/>
    </w:rPr>
  </w:style>
  <w:style w:type="paragraph" w:styleId="ab">
    <w:name w:val="footer"/>
    <w:basedOn w:val="a"/>
    <w:link w:val="ac"/>
    <w:uiPriority w:val="99"/>
    <w:rsid w:val="00683B7F"/>
    <w:pPr>
      <w:tabs>
        <w:tab w:val="center" w:pos="4677"/>
        <w:tab w:val="right" w:pos="9355"/>
      </w:tabs>
    </w:pPr>
  </w:style>
  <w:style w:type="character" w:customStyle="1" w:styleId="ac">
    <w:name w:val="Нижний колонтитул Знак"/>
    <w:link w:val="ab"/>
    <w:uiPriority w:val="99"/>
    <w:rsid w:val="00683B7F"/>
    <w:rPr>
      <w:sz w:val="28"/>
      <w:szCs w:val="28"/>
      <w:lang w:eastAsia="ar-SA"/>
    </w:rPr>
  </w:style>
  <w:style w:type="paragraph" w:styleId="ad">
    <w:name w:val="List Paragraph"/>
    <w:basedOn w:val="a"/>
    <w:uiPriority w:val="34"/>
    <w:qFormat/>
    <w:rsid w:val="009A56A0"/>
    <w:pPr>
      <w:tabs>
        <w:tab w:val="num" w:pos="1080"/>
      </w:tabs>
      <w:suppressAutoHyphens w:val="0"/>
      <w:spacing w:after="120"/>
      <w:ind w:left="720"/>
      <w:contextualSpacing/>
    </w:pPr>
    <w:rPr>
      <w:color w:val="000000"/>
      <w:sz w:val="24"/>
      <w:szCs w:val="24"/>
      <w:lang w:eastAsia="ru-RU"/>
    </w:rPr>
  </w:style>
  <w:style w:type="character" w:customStyle="1" w:styleId="ae">
    <w:name w:val="Гипертекстовая ссылка"/>
    <w:rsid w:val="00D430AE"/>
    <w:rPr>
      <w:color w:val="008000"/>
    </w:rPr>
  </w:style>
  <w:style w:type="character" w:customStyle="1" w:styleId="WW-Absatz-Standardschriftart111111111">
    <w:name w:val="WW-Absatz-Standardschriftart111111111"/>
    <w:rsid w:val="00861882"/>
  </w:style>
  <w:style w:type="character" w:styleId="af">
    <w:name w:val="Hyperlink"/>
    <w:basedOn w:val="a0"/>
    <w:uiPriority w:val="99"/>
    <w:unhideWhenUsed/>
    <w:rsid w:val="002562DD"/>
    <w:rPr>
      <w:color w:val="0000FF"/>
      <w:u w:val="single"/>
    </w:rPr>
  </w:style>
  <w:style w:type="character" w:styleId="af0">
    <w:name w:val="FollowedHyperlink"/>
    <w:basedOn w:val="a0"/>
    <w:uiPriority w:val="99"/>
    <w:unhideWhenUsed/>
    <w:rsid w:val="002562DD"/>
    <w:rPr>
      <w:color w:val="800080"/>
      <w:u w:val="single"/>
    </w:rPr>
  </w:style>
  <w:style w:type="paragraph" w:customStyle="1" w:styleId="xl65">
    <w:name w:val="xl65"/>
    <w:basedOn w:val="a"/>
    <w:rsid w:val="002562DD"/>
    <w:pPr>
      <w:suppressAutoHyphens w:val="0"/>
      <w:spacing w:before="100" w:beforeAutospacing="1" w:after="100" w:afterAutospacing="1"/>
    </w:pPr>
    <w:rPr>
      <w:sz w:val="24"/>
      <w:szCs w:val="24"/>
      <w:lang w:eastAsia="ru-RU"/>
    </w:rPr>
  </w:style>
  <w:style w:type="paragraph" w:customStyle="1" w:styleId="xl66">
    <w:name w:val="xl66"/>
    <w:basedOn w:val="a"/>
    <w:rsid w:val="002562D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67">
    <w:name w:val="xl67"/>
    <w:basedOn w:val="a"/>
    <w:rsid w:val="002562D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68">
    <w:name w:val="xl68"/>
    <w:basedOn w:val="a"/>
    <w:rsid w:val="002562D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69">
    <w:name w:val="xl69"/>
    <w:basedOn w:val="a"/>
    <w:rsid w:val="002562DD"/>
    <w:pPr>
      <w:suppressAutoHyphens w:val="0"/>
      <w:spacing w:before="100" w:beforeAutospacing="1" w:after="100" w:afterAutospacing="1"/>
    </w:pPr>
    <w:rPr>
      <w:sz w:val="24"/>
      <w:szCs w:val="24"/>
      <w:lang w:eastAsia="ru-RU"/>
    </w:rPr>
  </w:style>
  <w:style w:type="paragraph" w:customStyle="1" w:styleId="xl70">
    <w:name w:val="xl70"/>
    <w:basedOn w:val="a"/>
    <w:rsid w:val="002562DD"/>
    <w:pPr>
      <w:pBdr>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71">
    <w:name w:val="xl71"/>
    <w:basedOn w:val="a"/>
    <w:rsid w:val="002562DD"/>
    <w:pPr>
      <w:pBdr>
        <w:left w:val="single" w:sz="4" w:space="0" w:color="auto"/>
      </w:pBdr>
      <w:suppressAutoHyphens w:val="0"/>
      <w:spacing w:before="100" w:beforeAutospacing="1" w:after="100" w:afterAutospacing="1"/>
      <w:textAlignment w:val="center"/>
    </w:pPr>
    <w:rPr>
      <w:sz w:val="20"/>
      <w:szCs w:val="20"/>
      <w:lang w:eastAsia="ru-RU"/>
    </w:rPr>
  </w:style>
  <w:style w:type="paragraph" w:customStyle="1" w:styleId="xl72">
    <w:name w:val="xl72"/>
    <w:basedOn w:val="a"/>
    <w:rsid w:val="002562DD"/>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textAlignment w:val="center"/>
    </w:pPr>
    <w:rPr>
      <w:sz w:val="20"/>
      <w:szCs w:val="20"/>
      <w:lang w:eastAsia="ru-RU"/>
    </w:rPr>
  </w:style>
  <w:style w:type="paragraph" w:customStyle="1" w:styleId="xl73">
    <w:name w:val="xl73"/>
    <w:basedOn w:val="a"/>
    <w:rsid w:val="002562DD"/>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20"/>
      <w:szCs w:val="20"/>
      <w:lang w:eastAsia="ru-RU"/>
    </w:rPr>
  </w:style>
  <w:style w:type="paragraph" w:customStyle="1" w:styleId="xl74">
    <w:name w:val="xl74"/>
    <w:basedOn w:val="a"/>
    <w:rsid w:val="002562DD"/>
    <w:pPr>
      <w:shd w:val="clear" w:color="000000" w:fill="FFFF00"/>
      <w:suppressAutoHyphens w:val="0"/>
      <w:spacing w:before="100" w:beforeAutospacing="1" w:after="100" w:afterAutospacing="1"/>
    </w:pPr>
    <w:rPr>
      <w:sz w:val="24"/>
      <w:szCs w:val="24"/>
      <w:lang w:eastAsia="ru-RU"/>
    </w:rPr>
  </w:style>
  <w:style w:type="paragraph" w:customStyle="1" w:styleId="xl75">
    <w:name w:val="xl75"/>
    <w:basedOn w:val="a"/>
    <w:rsid w:val="002562DD"/>
    <w:pPr>
      <w:suppressAutoHyphens w:val="0"/>
      <w:spacing w:before="100" w:beforeAutospacing="1" w:after="100" w:afterAutospacing="1"/>
      <w:jc w:val="center"/>
      <w:textAlignment w:val="top"/>
    </w:pPr>
    <w:rPr>
      <w:b/>
      <w:bCs/>
      <w:sz w:val="24"/>
      <w:szCs w:val="24"/>
      <w:lang w:eastAsia="ru-RU"/>
    </w:rPr>
  </w:style>
  <w:style w:type="paragraph" w:customStyle="1" w:styleId="xl76">
    <w:name w:val="xl76"/>
    <w:basedOn w:val="a"/>
    <w:rsid w:val="002562DD"/>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77">
    <w:name w:val="xl77"/>
    <w:basedOn w:val="a"/>
    <w:rsid w:val="002562DD"/>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78">
    <w:name w:val="xl78"/>
    <w:basedOn w:val="a"/>
    <w:rsid w:val="002562DD"/>
    <w:pPr>
      <w:pBdr>
        <w:top w:val="single" w:sz="4" w:space="0" w:color="auto"/>
        <w:left w:val="single" w:sz="4" w:space="0" w:color="auto"/>
        <w:right w:val="single" w:sz="4" w:space="0" w:color="auto"/>
      </w:pBdr>
      <w:shd w:val="clear" w:color="000000" w:fill="FFFF00"/>
      <w:suppressAutoHyphens w:val="0"/>
      <w:spacing w:before="100" w:beforeAutospacing="1" w:after="100" w:afterAutospacing="1"/>
      <w:jc w:val="center"/>
      <w:textAlignment w:val="center"/>
    </w:pPr>
    <w:rPr>
      <w:sz w:val="20"/>
      <w:szCs w:val="20"/>
      <w:lang w:eastAsia="ru-RU"/>
    </w:rPr>
  </w:style>
  <w:style w:type="paragraph" w:customStyle="1" w:styleId="xl79">
    <w:name w:val="xl79"/>
    <w:basedOn w:val="a"/>
    <w:rsid w:val="002562DD"/>
    <w:pPr>
      <w:pBdr>
        <w:left w:val="single" w:sz="4" w:space="0" w:color="auto"/>
        <w:right w:val="single" w:sz="4" w:space="0" w:color="auto"/>
      </w:pBdr>
      <w:shd w:val="clear" w:color="000000" w:fill="FFFF00"/>
      <w:suppressAutoHyphens w:val="0"/>
      <w:spacing w:before="100" w:beforeAutospacing="1" w:after="100" w:afterAutospacing="1"/>
      <w:jc w:val="center"/>
      <w:textAlignment w:val="center"/>
    </w:pPr>
    <w:rPr>
      <w:sz w:val="20"/>
      <w:szCs w:val="20"/>
      <w:lang w:eastAsia="ru-RU"/>
    </w:rPr>
  </w:style>
  <w:style w:type="paragraph" w:customStyle="1" w:styleId="xl80">
    <w:name w:val="xl80"/>
    <w:basedOn w:val="a"/>
    <w:rsid w:val="002562DD"/>
    <w:pPr>
      <w:pBdr>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20"/>
      <w:szCs w:val="20"/>
      <w:lang w:eastAsia="ru-RU"/>
    </w:rPr>
  </w:style>
  <w:style w:type="paragraph" w:customStyle="1" w:styleId="xl81">
    <w:name w:val="xl81"/>
    <w:basedOn w:val="a"/>
    <w:rsid w:val="002562DD"/>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82">
    <w:name w:val="xl82"/>
    <w:basedOn w:val="a"/>
    <w:rsid w:val="002562DD"/>
    <w:pPr>
      <w:pBdr>
        <w:left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83">
    <w:name w:val="xl83"/>
    <w:basedOn w:val="a"/>
    <w:rsid w:val="002562DD"/>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84">
    <w:name w:val="xl84"/>
    <w:basedOn w:val="a"/>
    <w:rsid w:val="002562DD"/>
    <w:pPr>
      <w:pBdr>
        <w:top w:val="single" w:sz="4" w:space="0" w:color="auto"/>
        <w:left w:val="single" w:sz="4" w:space="0" w:color="auto"/>
        <w:right w:val="single" w:sz="4" w:space="0" w:color="auto"/>
      </w:pBdr>
      <w:shd w:val="clear" w:color="000000" w:fill="FFFF00"/>
      <w:suppressAutoHyphens w:val="0"/>
      <w:spacing w:before="100" w:beforeAutospacing="1" w:after="100" w:afterAutospacing="1"/>
      <w:textAlignment w:val="center"/>
    </w:pPr>
    <w:rPr>
      <w:sz w:val="20"/>
      <w:szCs w:val="20"/>
      <w:lang w:eastAsia="ru-RU"/>
    </w:rPr>
  </w:style>
  <w:style w:type="paragraph" w:customStyle="1" w:styleId="xl85">
    <w:name w:val="xl85"/>
    <w:basedOn w:val="a"/>
    <w:rsid w:val="002562DD"/>
    <w:pPr>
      <w:pBdr>
        <w:left w:val="single" w:sz="4" w:space="0" w:color="auto"/>
        <w:right w:val="single" w:sz="4" w:space="0" w:color="auto"/>
      </w:pBdr>
      <w:shd w:val="clear" w:color="000000" w:fill="FFFF00"/>
      <w:suppressAutoHyphens w:val="0"/>
      <w:spacing w:before="100" w:beforeAutospacing="1" w:after="100" w:afterAutospacing="1"/>
      <w:textAlignment w:val="center"/>
    </w:pPr>
    <w:rPr>
      <w:sz w:val="20"/>
      <w:szCs w:val="20"/>
      <w:lang w:eastAsia="ru-RU"/>
    </w:rPr>
  </w:style>
  <w:style w:type="paragraph" w:customStyle="1" w:styleId="xl86">
    <w:name w:val="xl86"/>
    <w:basedOn w:val="a"/>
    <w:rsid w:val="002562DD"/>
    <w:pPr>
      <w:pBdr>
        <w:left w:val="single" w:sz="4" w:space="0" w:color="auto"/>
        <w:bottom w:val="single" w:sz="4" w:space="0" w:color="auto"/>
        <w:right w:val="single" w:sz="4" w:space="0" w:color="auto"/>
      </w:pBdr>
      <w:shd w:val="clear" w:color="000000" w:fill="FFFF00"/>
      <w:suppressAutoHyphens w:val="0"/>
      <w:spacing w:before="100" w:beforeAutospacing="1" w:after="100" w:afterAutospacing="1"/>
      <w:textAlignment w:val="center"/>
    </w:pPr>
    <w:rPr>
      <w:sz w:val="20"/>
      <w:szCs w:val="20"/>
      <w:lang w:eastAsia="ru-RU"/>
    </w:rPr>
  </w:style>
  <w:style w:type="paragraph" w:customStyle="1" w:styleId="xl87">
    <w:name w:val="xl87"/>
    <w:basedOn w:val="a"/>
    <w:rsid w:val="002562DD"/>
    <w:pPr>
      <w:suppressAutoHyphens w:val="0"/>
      <w:spacing w:before="100" w:beforeAutospacing="1" w:after="100" w:afterAutospacing="1"/>
      <w:jc w:val="right"/>
    </w:pPr>
    <w:rPr>
      <w:sz w:val="24"/>
      <w:szCs w:val="24"/>
      <w:lang w:eastAsia="ru-RU"/>
    </w:rPr>
  </w:style>
  <w:style w:type="paragraph" w:customStyle="1" w:styleId="xl88">
    <w:name w:val="xl88"/>
    <w:basedOn w:val="a"/>
    <w:rsid w:val="002562DD"/>
    <w:pPr>
      <w:pBdr>
        <w:top w:val="single" w:sz="4" w:space="0" w:color="auto"/>
        <w:left w:val="single" w:sz="4" w:space="0" w:color="auto"/>
      </w:pBdr>
      <w:suppressAutoHyphens w:val="0"/>
      <w:spacing w:before="100" w:beforeAutospacing="1" w:after="100" w:afterAutospacing="1"/>
      <w:textAlignment w:val="center"/>
    </w:pPr>
    <w:rPr>
      <w:sz w:val="20"/>
      <w:szCs w:val="20"/>
      <w:lang w:eastAsia="ru-RU"/>
    </w:rPr>
  </w:style>
  <w:style w:type="paragraph" w:customStyle="1" w:styleId="xl89">
    <w:name w:val="xl89"/>
    <w:basedOn w:val="a"/>
    <w:rsid w:val="002562DD"/>
    <w:pPr>
      <w:pBdr>
        <w:left w:val="single" w:sz="4" w:space="0" w:color="auto"/>
        <w:bottom w:val="single" w:sz="4" w:space="0" w:color="auto"/>
      </w:pBdr>
      <w:suppressAutoHyphens w:val="0"/>
      <w:spacing w:before="100" w:beforeAutospacing="1" w:after="100" w:afterAutospacing="1"/>
      <w:textAlignment w:val="center"/>
    </w:pPr>
    <w:rPr>
      <w:sz w:val="20"/>
      <w:szCs w:val="20"/>
      <w:lang w:eastAsia="ru-RU"/>
    </w:rPr>
  </w:style>
  <w:style w:type="character" w:customStyle="1" w:styleId="FontStyle14">
    <w:name w:val="Font Style14"/>
    <w:uiPriority w:val="99"/>
    <w:rsid w:val="00C80176"/>
    <w:rPr>
      <w:rFonts w:ascii="Times New Roman" w:hAnsi="Times New Roman" w:cs="Times New Roman"/>
      <w:sz w:val="26"/>
      <w:szCs w:val="26"/>
    </w:rPr>
  </w:style>
  <w:style w:type="paragraph" w:styleId="af1">
    <w:name w:val="No Spacing"/>
    <w:uiPriority w:val="1"/>
    <w:qFormat/>
    <w:rsid w:val="00C80176"/>
    <w:rPr>
      <w:sz w:val="24"/>
      <w:szCs w:val="24"/>
    </w:rPr>
  </w:style>
  <w:style w:type="paragraph" w:customStyle="1" w:styleId="2">
    <w:name w:val="Заголовок2"/>
    <w:basedOn w:val="a"/>
    <w:next w:val="a3"/>
    <w:rsid w:val="00C81CEC"/>
    <w:pPr>
      <w:keepNext/>
      <w:spacing w:before="240" w:after="120"/>
    </w:pPr>
    <w:rPr>
      <w:rFonts w:ascii="Arial" w:eastAsia="Arial Unicode MS" w:hAnsi="Arial" w:cs="Tahoma"/>
    </w:rPr>
  </w:style>
  <w:style w:type="character" w:customStyle="1" w:styleId="30">
    <w:name w:val="Заголовок 3 Знак"/>
    <w:basedOn w:val="a0"/>
    <w:link w:val="3"/>
    <w:rsid w:val="00C81CEC"/>
    <w:rPr>
      <w:sz w:val="28"/>
      <w:lang w:eastAsia="ar-SA"/>
    </w:rPr>
  </w:style>
  <w:style w:type="character" w:customStyle="1" w:styleId="40">
    <w:name w:val="Заголовок 4 Знак"/>
    <w:basedOn w:val="a0"/>
    <w:link w:val="4"/>
    <w:rsid w:val="00C81CEC"/>
    <w:rPr>
      <w:sz w:val="28"/>
      <w:lang w:eastAsia="ar-SA"/>
    </w:rPr>
  </w:style>
  <w:style w:type="character" w:styleId="af2">
    <w:name w:val="annotation reference"/>
    <w:basedOn w:val="a0"/>
    <w:unhideWhenUsed/>
    <w:rsid w:val="00A53780"/>
    <w:rPr>
      <w:sz w:val="16"/>
      <w:szCs w:val="16"/>
    </w:rPr>
  </w:style>
  <w:style w:type="paragraph" w:styleId="af3">
    <w:name w:val="annotation text"/>
    <w:basedOn w:val="a"/>
    <w:link w:val="af4"/>
    <w:unhideWhenUsed/>
    <w:rsid w:val="00A53780"/>
    <w:rPr>
      <w:sz w:val="20"/>
      <w:szCs w:val="20"/>
    </w:rPr>
  </w:style>
  <w:style w:type="character" w:customStyle="1" w:styleId="af4">
    <w:name w:val="Текст примечания Знак"/>
    <w:basedOn w:val="a0"/>
    <w:link w:val="af3"/>
    <w:rsid w:val="00A53780"/>
    <w:rPr>
      <w:lang w:eastAsia="ar-SA"/>
    </w:rPr>
  </w:style>
  <w:style w:type="paragraph" w:styleId="af5">
    <w:name w:val="annotation subject"/>
    <w:basedOn w:val="af3"/>
    <w:next w:val="af3"/>
    <w:link w:val="af6"/>
    <w:unhideWhenUsed/>
    <w:rsid w:val="00A53780"/>
    <w:rPr>
      <w:b/>
      <w:bCs/>
    </w:rPr>
  </w:style>
  <w:style w:type="character" w:customStyle="1" w:styleId="af6">
    <w:name w:val="Тема примечания Знак"/>
    <w:basedOn w:val="af4"/>
    <w:link w:val="af5"/>
    <w:rsid w:val="00A53780"/>
    <w:rPr>
      <w:b/>
      <w:bCs/>
      <w:lang w:eastAsia="ar-SA"/>
    </w:rPr>
  </w:style>
  <w:style w:type="paragraph" w:customStyle="1" w:styleId="af7">
    <w:name w:val="Заголовок"/>
    <w:basedOn w:val="a"/>
    <w:next w:val="a3"/>
    <w:rsid w:val="00D457EE"/>
    <w:pPr>
      <w:keepNext/>
      <w:spacing w:before="240" w:after="120"/>
    </w:pPr>
    <w:rPr>
      <w:rFonts w:ascii="Arial" w:eastAsia="Arial Unicode MS" w:hAnsi="Arial"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96857">
      <w:bodyDiv w:val="1"/>
      <w:marLeft w:val="0"/>
      <w:marRight w:val="0"/>
      <w:marTop w:val="0"/>
      <w:marBottom w:val="0"/>
      <w:divBdr>
        <w:top w:val="none" w:sz="0" w:space="0" w:color="auto"/>
        <w:left w:val="none" w:sz="0" w:space="0" w:color="auto"/>
        <w:bottom w:val="none" w:sz="0" w:space="0" w:color="auto"/>
        <w:right w:val="none" w:sz="0" w:space="0" w:color="auto"/>
      </w:divBdr>
    </w:div>
    <w:div w:id="140729885">
      <w:bodyDiv w:val="1"/>
      <w:marLeft w:val="0"/>
      <w:marRight w:val="0"/>
      <w:marTop w:val="0"/>
      <w:marBottom w:val="0"/>
      <w:divBdr>
        <w:top w:val="none" w:sz="0" w:space="0" w:color="auto"/>
        <w:left w:val="none" w:sz="0" w:space="0" w:color="auto"/>
        <w:bottom w:val="none" w:sz="0" w:space="0" w:color="auto"/>
        <w:right w:val="none" w:sz="0" w:space="0" w:color="auto"/>
      </w:divBdr>
    </w:div>
    <w:div w:id="297537976">
      <w:bodyDiv w:val="1"/>
      <w:marLeft w:val="0"/>
      <w:marRight w:val="0"/>
      <w:marTop w:val="0"/>
      <w:marBottom w:val="0"/>
      <w:divBdr>
        <w:top w:val="none" w:sz="0" w:space="0" w:color="auto"/>
        <w:left w:val="none" w:sz="0" w:space="0" w:color="auto"/>
        <w:bottom w:val="none" w:sz="0" w:space="0" w:color="auto"/>
        <w:right w:val="none" w:sz="0" w:space="0" w:color="auto"/>
      </w:divBdr>
    </w:div>
    <w:div w:id="333845439">
      <w:bodyDiv w:val="1"/>
      <w:marLeft w:val="0"/>
      <w:marRight w:val="0"/>
      <w:marTop w:val="0"/>
      <w:marBottom w:val="0"/>
      <w:divBdr>
        <w:top w:val="none" w:sz="0" w:space="0" w:color="auto"/>
        <w:left w:val="none" w:sz="0" w:space="0" w:color="auto"/>
        <w:bottom w:val="none" w:sz="0" w:space="0" w:color="auto"/>
        <w:right w:val="none" w:sz="0" w:space="0" w:color="auto"/>
      </w:divBdr>
    </w:div>
    <w:div w:id="370345979">
      <w:bodyDiv w:val="1"/>
      <w:marLeft w:val="0"/>
      <w:marRight w:val="0"/>
      <w:marTop w:val="0"/>
      <w:marBottom w:val="0"/>
      <w:divBdr>
        <w:top w:val="none" w:sz="0" w:space="0" w:color="auto"/>
        <w:left w:val="none" w:sz="0" w:space="0" w:color="auto"/>
        <w:bottom w:val="none" w:sz="0" w:space="0" w:color="auto"/>
        <w:right w:val="none" w:sz="0" w:space="0" w:color="auto"/>
      </w:divBdr>
    </w:div>
    <w:div w:id="390495226">
      <w:bodyDiv w:val="1"/>
      <w:marLeft w:val="0"/>
      <w:marRight w:val="0"/>
      <w:marTop w:val="0"/>
      <w:marBottom w:val="0"/>
      <w:divBdr>
        <w:top w:val="none" w:sz="0" w:space="0" w:color="auto"/>
        <w:left w:val="none" w:sz="0" w:space="0" w:color="auto"/>
        <w:bottom w:val="none" w:sz="0" w:space="0" w:color="auto"/>
        <w:right w:val="none" w:sz="0" w:space="0" w:color="auto"/>
      </w:divBdr>
    </w:div>
    <w:div w:id="403718629">
      <w:bodyDiv w:val="1"/>
      <w:marLeft w:val="0"/>
      <w:marRight w:val="0"/>
      <w:marTop w:val="0"/>
      <w:marBottom w:val="0"/>
      <w:divBdr>
        <w:top w:val="none" w:sz="0" w:space="0" w:color="auto"/>
        <w:left w:val="none" w:sz="0" w:space="0" w:color="auto"/>
        <w:bottom w:val="none" w:sz="0" w:space="0" w:color="auto"/>
        <w:right w:val="none" w:sz="0" w:space="0" w:color="auto"/>
      </w:divBdr>
    </w:div>
    <w:div w:id="476998224">
      <w:bodyDiv w:val="1"/>
      <w:marLeft w:val="0"/>
      <w:marRight w:val="0"/>
      <w:marTop w:val="0"/>
      <w:marBottom w:val="0"/>
      <w:divBdr>
        <w:top w:val="none" w:sz="0" w:space="0" w:color="auto"/>
        <w:left w:val="none" w:sz="0" w:space="0" w:color="auto"/>
        <w:bottom w:val="none" w:sz="0" w:space="0" w:color="auto"/>
        <w:right w:val="none" w:sz="0" w:space="0" w:color="auto"/>
      </w:divBdr>
    </w:div>
    <w:div w:id="480583580">
      <w:bodyDiv w:val="1"/>
      <w:marLeft w:val="0"/>
      <w:marRight w:val="0"/>
      <w:marTop w:val="0"/>
      <w:marBottom w:val="0"/>
      <w:divBdr>
        <w:top w:val="none" w:sz="0" w:space="0" w:color="auto"/>
        <w:left w:val="none" w:sz="0" w:space="0" w:color="auto"/>
        <w:bottom w:val="none" w:sz="0" w:space="0" w:color="auto"/>
        <w:right w:val="none" w:sz="0" w:space="0" w:color="auto"/>
      </w:divBdr>
    </w:div>
    <w:div w:id="487945993">
      <w:bodyDiv w:val="1"/>
      <w:marLeft w:val="0"/>
      <w:marRight w:val="0"/>
      <w:marTop w:val="0"/>
      <w:marBottom w:val="0"/>
      <w:divBdr>
        <w:top w:val="none" w:sz="0" w:space="0" w:color="auto"/>
        <w:left w:val="none" w:sz="0" w:space="0" w:color="auto"/>
        <w:bottom w:val="none" w:sz="0" w:space="0" w:color="auto"/>
        <w:right w:val="none" w:sz="0" w:space="0" w:color="auto"/>
      </w:divBdr>
    </w:div>
    <w:div w:id="493228168">
      <w:bodyDiv w:val="1"/>
      <w:marLeft w:val="0"/>
      <w:marRight w:val="0"/>
      <w:marTop w:val="0"/>
      <w:marBottom w:val="0"/>
      <w:divBdr>
        <w:top w:val="none" w:sz="0" w:space="0" w:color="auto"/>
        <w:left w:val="none" w:sz="0" w:space="0" w:color="auto"/>
        <w:bottom w:val="none" w:sz="0" w:space="0" w:color="auto"/>
        <w:right w:val="none" w:sz="0" w:space="0" w:color="auto"/>
      </w:divBdr>
    </w:div>
    <w:div w:id="560599318">
      <w:bodyDiv w:val="1"/>
      <w:marLeft w:val="0"/>
      <w:marRight w:val="0"/>
      <w:marTop w:val="0"/>
      <w:marBottom w:val="0"/>
      <w:divBdr>
        <w:top w:val="none" w:sz="0" w:space="0" w:color="auto"/>
        <w:left w:val="none" w:sz="0" w:space="0" w:color="auto"/>
        <w:bottom w:val="none" w:sz="0" w:space="0" w:color="auto"/>
        <w:right w:val="none" w:sz="0" w:space="0" w:color="auto"/>
      </w:divBdr>
    </w:div>
    <w:div w:id="619801198">
      <w:bodyDiv w:val="1"/>
      <w:marLeft w:val="0"/>
      <w:marRight w:val="0"/>
      <w:marTop w:val="0"/>
      <w:marBottom w:val="0"/>
      <w:divBdr>
        <w:top w:val="none" w:sz="0" w:space="0" w:color="auto"/>
        <w:left w:val="none" w:sz="0" w:space="0" w:color="auto"/>
        <w:bottom w:val="none" w:sz="0" w:space="0" w:color="auto"/>
        <w:right w:val="none" w:sz="0" w:space="0" w:color="auto"/>
      </w:divBdr>
    </w:div>
    <w:div w:id="734015733">
      <w:bodyDiv w:val="1"/>
      <w:marLeft w:val="0"/>
      <w:marRight w:val="0"/>
      <w:marTop w:val="0"/>
      <w:marBottom w:val="0"/>
      <w:divBdr>
        <w:top w:val="none" w:sz="0" w:space="0" w:color="auto"/>
        <w:left w:val="none" w:sz="0" w:space="0" w:color="auto"/>
        <w:bottom w:val="none" w:sz="0" w:space="0" w:color="auto"/>
        <w:right w:val="none" w:sz="0" w:space="0" w:color="auto"/>
      </w:divBdr>
    </w:div>
    <w:div w:id="891506697">
      <w:bodyDiv w:val="1"/>
      <w:marLeft w:val="0"/>
      <w:marRight w:val="0"/>
      <w:marTop w:val="0"/>
      <w:marBottom w:val="0"/>
      <w:divBdr>
        <w:top w:val="none" w:sz="0" w:space="0" w:color="auto"/>
        <w:left w:val="none" w:sz="0" w:space="0" w:color="auto"/>
        <w:bottom w:val="none" w:sz="0" w:space="0" w:color="auto"/>
        <w:right w:val="none" w:sz="0" w:space="0" w:color="auto"/>
      </w:divBdr>
    </w:div>
    <w:div w:id="949705872">
      <w:bodyDiv w:val="1"/>
      <w:marLeft w:val="0"/>
      <w:marRight w:val="0"/>
      <w:marTop w:val="0"/>
      <w:marBottom w:val="0"/>
      <w:divBdr>
        <w:top w:val="none" w:sz="0" w:space="0" w:color="auto"/>
        <w:left w:val="none" w:sz="0" w:space="0" w:color="auto"/>
        <w:bottom w:val="none" w:sz="0" w:space="0" w:color="auto"/>
        <w:right w:val="none" w:sz="0" w:space="0" w:color="auto"/>
      </w:divBdr>
    </w:div>
    <w:div w:id="981157414">
      <w:bodyDiv w:val="1"/>
      <w:marLeft w:val="0"/>
      <w:marRight w:val="0"/>
      <w:marTop w:val="0"/>
      <w:marBottom w:val="0"/>
      <w:divBdr>
        <w:top w:val="none" w:sz="0" w:space="0" w:color="auto"/>
        <w:left w:val="none" w:sz="0" w:space="0" w:color="auto"/>
        <w:bottom w:val="none" w:sz="0" w:space="0" w:color="auto"/>
        <w:right w:val="none" w:sz="0" w:space="0" w:color="auto"/>
      </w:divBdr>
    </w:div>
    <w:div w:id="1022629219">
      <w:bodyDiv w:val="1"/>
      <w:marLeft w:val="0"/>
      <w:marRight w:val="0"/>
      <w:marTop w:val="0"/>
      <w:marBottom w:val="0"/>
      <w:divBdr>
        <w:top w:val="none" w:sz="0" w:space="0" w:color="auto"/>
        <w:left w:val="none" w:sz="0" w:space="0" w:color="auto"/>
        <w:bottom w:val="none" w:sz="0" w:space="0" w:color="auto"/>
        <w:right w:val="none" w:sz="0" w:space="0" w:color="auto"/>
      </w:divBdr>
    </w:div>
    <w:div w:id="1086876165">
      <w:bodyDiv w:val="1"/>
      <w:marLeft w:val="0"/>
      <w:marRight w:val="0"/>
      <w:marTop w:val="0"/>
      <w:marBottom w:val="0"/>
      <w:divBdr>
        <w:top w:val="none" w:sz="0" w:space="0" w:color="auto"/>
        <w:left w:val="none" w:sz="0" w:space="0" w:color="auto"/>
        <w:bottom w:val="none" w:sz="0" w:space="0" w:color="auto"/>
        <w:right w:val="none" w:sz="0" w:space="0" w:color="auto"/>
      </w:divBdr>
    </w:div>
    <w:div w:id="1197888516">
      <w:bodyDiv w:val="1"/>
      <w:marLeft w:val="0"/>
      <w:marRight w:val="0"/>
      <w:marTop w:val="0"/>
      <w:marBottom w:val="0"/>
      <w:divBdr>
        <w:top w:val="none" w:sz="0" w:space="0" w:color="auto"/>
        <w:left w:val="none" w:sz="0" w:space="0" w:color="auto"/>
        <w:bottom w:val="none" w:sz="0" w:space="0" w:color="auto"/>
        <w:right w:val="none" w:sz="0" w:space="0" w:color="auto"/>
      </w:divBdr>
    </w:div>
    <w:div w:id="1212183719">
      <w:bodyDiv w:val="1"/>
      <w:marLeft w:val="0"/>
      <w:marRight w:val="0"/>
      <w:marTop w:val="0"/>
      <w:marBottom w:val="0"/>
      <w:divBdr>
        <w:top w:val="none" w:sz="0" w:space="0" w:color="auto"/>
        <w:left w:val="none" w:sz="0" w:space="0" w:color="auto"/>
        <w:bottom w:val="none" w:sz="0" w:space="0" w:color="auto"/>
        <w:right w:val="none" w:sz="0" w:space="0" w:color="auto"/>
      </w:divBdr>
    </w:div>
    <w:div w:id="1225918702">
      <w:bodyDiv w:val="1"/>
      <w:marLeft w:val="0"/>
      <w:marRight w:val="0"/>
      <w:marTop w:val="0"/>
      <w:marBottom w:val="0"/>
      <w:divBdr>
        <w:top w:val="none" w:sz="0" w:space="0" w:color="auto"/>
        <w:left w:val="none" w:sz="0" w:space="0" w:color="auto"/>
        <w:bottom w:val="none" w:sz="0" w:space="0" w:color="auto"/>
        <w:right w:val="none" w:sz="0" w:space="0" w:color="auto"/>
      </w:divBdr>
    </w:div>
    <w:div w:id="1239052494">
      <w:bodyDiv w:val="1"/>
      <w:marLeft w:val="0"/>
      <w:marRight w:val="0"/>
      <w:marTop w:val="0"/>
      <w:marBottom w:val="0"/>
      <w:divBdr>
        <w:top w:val="none" w:sz="0" w:space="0" w:color="auto"/>
        <w:left w:val="none" w:sz="0" w:space="0" w:color="auto"/>
        <w:bottom w:val="none" w:sz="0" w:space="0" w:color="auto"/>
        <w:right w:val="none" w:sz="0" w:space="0" w:color="auto"/>
      </w:divBdr>
    </w:div>
    <w:div w:id="1270703113">
      <w:bodyDiv w:val="1"/>
      <w:marLeft w:val="0"/>
      <w:marRight w:val="0"/>
      <w:marTop w:val="0"/>
      <w:marBottom w:val="0"/>
      <w:divBdr>
        <w:top w:val="none" w:sz="0" w:space="0" w:color="auto"/>
        <w:left w:val="none" w:sz="0" w:space="0" w:color="auto"/>
        <w:bottom w:val="none" w:sz="0" w:space="0" w:color="auto"/>
        <w:right w:val="none" w:sz="0" w:space="0" w:color="auto"/>
      </w:divBdr>
    </w:div>
    <w:div w:id="1322199588">
      <w:bodyDiv w:val="1"/>
      <w:marLeft w:val="0"/>
      <w:marRight w:val="0"/>
      <w:marTop w:val="0"/>
      <w:marBottom w:val="0"/>
      <w:divBdr>
        <w:top w:val="none" w:sz="0" w:space="0" w:color="auto"/>
        <w:left w:val="none" w:sz="0" w:space="0" w:color="auto"/>
        <w:bottom w:val="none" w:sz="0" w:space="0" w:color="auto"/>
        <w:right w:val="none" w:sz="0" w:space="0" w:color="auto"/>
      </w:divBdr>
    </w:div>
    <w:div w:id="1329164565">
      <w:bodyDiv w:val="1"/>
      <w:marLeft w:val="0"/>
      <w:marRight w:val="0"/>
      <w:marTop w:val="0"/>
      <w:marBottom w:val="0"/>
      <w:divBdr>
        <w:top w:val="none" w:sz="0" w:space="0" w:color="auto"/>
        <w:left w:val="none" w:sz="0" w:space="0" w:color="auto"/>
        <w:bottom w:val="none" w:sz="0" w:space="0" w:color="auto"/>
        <w:right w:val="none" w:sz="0" w:space="0" w:color="auto"/>
      </w:divBdr>
    </w:div>
    <w:div w:id="1369718916">
      <w:bodyDiv w:val="1"/>
      <w:marLeft w:val="0"/>
      <w:marRight w:val="0"/>
      <w:marTop w:val="0"/>
      <w:marBottom w:val="0"/>
      <w:divBdr>
        <w:top w:val="none" w:sz="0" w:space="0" w:color="auto"/>
        <w:left w:val="none" w:sz="0" w:space="0" w:color="auto"/>
        <w:bottom w:val="none" w:sz="0" w:space="0" w:color="auto"/>
        <w:right w:val="none" w:sz="0" w:space="0" w:color="auto"/>
      </w:divBdr>
    </w:div>
    <w:div w:id="1562521306">
      <w:bodyDiv w:val="1"/>
      <w:marLeft w:val="0"/>
      <w:marRight w:val="0"/>
      <w:marTop w:val="0"/>
      <w:marBottom w:val="0"/>
      <w:divBdr>
        <w:top w:val="none" w:sz="0" w:space="0" w:color="auto"/>
        <w:left w:val="none" w:sz="0" w:space="0" w:color="auto"/>
        <w:bottom w:val="none" w:sz="0" w:space="0" w:color="auto"/>
        <w:right w:val="none" w:sz="0" w:space="0" w:color="auto"/>
      </w:divBdr>
    </w:div>
    <w:div w:id="1648709434">
      <w:bodyDiv w:val="1"/>
      <w:marLeft w:val="0"/>
      <w:marRight w:val="0"/>
      <w:marTop w:val="0"/>
      <w:marBottom w:val="0"/>
      <w:divBdr>
        <w:top w:val="none" w:sz="0" w:space="0" w:color="auto"/>
        <w:left w:val="none" w:sz="0" w:space="0" w:color="auto"/>
        <w:bottom w:val="none" w:sz="0" w:space="0" w:color="auto"/>
        <w:right w:val="none" w:sz="0" w:space="0" w:color="auto"/>
      </w:divBdr>
    </w:div>
    <w:div w:id="1746416374">
      <w:bodyDiv w:val="1"/>
      <w:marLeft w:val="0"/>
      <w:marRight w:val="0"/>
      <w:marTop w:val="0"/>
      <w:marBottom w:val="0"/>
      <w:divBdr>
        <w:top w:val="none" w:sz="0" w:space="0" w:color="auto"/>
        <w:left w:val="none" w:sz="0" w:space="0" w:color="auto"/>
        <w:bottom w:val="none" w:sz="0" w:space="0" w:color="auto"/>
        <w:right w:val="none" w:sz="0" w:space="0" w:color="auto"/>
      </w:divBdr>
    </w:div>
    <w:div w:id="1786190766">
      <w:bodyDiv w:val="1"/>
      <w:marLeft w:val="0"/>
      <w:marRight w:val="0"/>
      <w:marTop w:val="0"/>
      <w:marBottom w:val="0"/>
      <w:divBdr>
        <w:top w:val="none" w:sz="0" w:space="0" w:color="auto"/>
        <w:left w:val="none" w:sz="0" w:space="0" w:color="auto"/>
        <w:bottom w:val="none" w:sz="0" w:space="0" w:color="auto"/>
        <w:right w:val="none" w:sz="0" w:space="0" w:color="auto"/>
      </w:divBdr>
    </w:div>
    <w:div w:id="1794596907">
      <w:bodyDiv w:val="1"/>
      <w:marLeft w:val="0"/>
      <w:marRight w:val="0"/>
      <w:marTop w:val="0"/>
      <w:marBottom w:val="0"/>
      <w:divBdr>
        <w:top w:val="none" w:sz="0" w:space="0" w:color="auto"/>
        <w:left w:val="none" w:sz="0" w:space="0" w:color="auto"/>
        <w:bottom w:val="none" w:sz="0" w:space="0" w:color="auto"/>
        <w:right w:val="none" w:sz="0" w:space="0" w:color="auto"/>
      </w:divBdr>
    </w:div>
    <w:div w:id="1852718633">
      <w:bodyDiv w:val="1"/>
      <w:marLeft w:val="0"/>
      <w:marRight w:val="0"/>
      <w:marTop w:val="0"/>
      <w:marBottom w:val="0"/>
      <w:divBdr>
        <w:top w:val="none" w:sz="0" w:space="0" w:color="auto"/>
        <w:left w:val="none" w:sz="0" w:space="0" w:color="auto"/>
        <w:bottom w:val="none" w:sz="0" w:space="0" w:color="auto"/>
        <w:right w:val="none" w:sz="0" w:space="0" w:color="auto"/>
      </w:divBdr>
    </w:div>
    <w:div w:id="1978800214">
      <w:bodyDiv w:val="1"/>
      <w:marLeft w:val="0"/>
      <w:marRight w:val="0"/>
      <w:marTop w:val="0"/>
      <w:marBottom w:val="0"/>
      <w:divBdr>
        <w:top w:val="none" w:sz="0" w:space="0" w:color="auto"/>
        <w:left w:val="none" w:sz="0" w:space="0" w:color="auto"/>
        <w:bottom w:val="none" w:sz="0" w:space="0" w:color="auto"/>
        <w:right w:val="none" w:sz="0" w:space="0" w:color="auto"/>
      </w:divBdr>
    </w:div>
    <w:div w:id="1985623741">
      <w:bodyDiv w:val="1"/>
      <w:marLeft w:val="0"/>
      <w:marRight w:val="0"/>
      <w:marTop w:val="0"/>
      <w:marBottom w:val="0"/>
      <w:divBdr>
        <w:top w:val="none" w:sz="0" w:space="0" w:color="auto"/>
        <w:left w:val="none" w:sz="0" w:space="0" w:color="auto"/>
        <w:bottom w:val="none" w:sz="0" w:space="0" w:color="auto"/>
        <w:right w:val="none" w:sz="0" w:space="0" w:color="auto"/>
      </w:divBdr>
    </w:div>
    <w:div w:id="2029595810">
      <w:bodyDiv w:val="1"/>
      <w:marLeft w:val="0"/>
      <w:marRight w:val="0"/>
      <w:marTop w:val="0"/>
      <w:marBottom w:val="0"/>
      <w:divBdr>
        <w:top w:val="none" w:sz="0" w:space="0" w:color="auto"/>
        <w:left w:val="none" w:sz="0" w:space="0" w:color="auto"/>
        <w:bottom w:val="none" w:sz="0" w:space="0" w:color="auto"/>
        <w:right w:val="none" w:sz="0" w:space="0" w:color="auto"/>
      </w:divBdr>
    </w:div>
    <w:div w:id="2081898259">
      <w:bodyDiv w:val="1"/>
      <w:marLeft w:val="0"/>
      <w:marRight w:val="0"/>
      <w:marTop w:val="0"/>
      <w:marBottom w:val="0"/>
      <w:divBdr>
        <w:top w:val="none" w:sz="0" w:space="0" w:color="auto"/>
        <w:left w:val="none" w:sz="0" w:space="0" w:color="auto"/>
        <w:bottom w:val="none" w:sz="0" w:space="0" w:color="auto"/>
        <w:right w:val="none" w:sz="0" w:space="0" w:color="auto"/>
      </w:divBdr>
    </w:div>
    <w:div w:id="214711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A1269-AF74-434C-B87C-B7B7219FB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1109</Words>
  <Characters>6324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АДМИНИСТРАЦИЯ ГОРОДА СУРГУТА</vt:lpstr>
    </vt:vector>
  </TitlesOfParts>
  <Company>POKACHI</Company>
  <LinksUpToDate>false</LinksUpToDate>
  <CharactersWithSpaces>7419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ГОРОДА СУРГУТА</dc:title>
  <dc:creator>FortunaEI</dc:creator>
  <cp:lastModifiedBy>Балчугова Вера Владимировна</cp:lastModifiedBy>
  <cp:revision>2</cp:revision>
  <cp:lastPrinted>2023-01-23T12:53:00Z</cp:lastPrinted>
  <dcterms:created xsi:type="dcterms:W3CDTF">2023-03-09T05:12:00Z</dcterms:created>
  <dcterms:modified xsi:type="dcterms:W3CDTF">2023-03-09T05:12:00Z</dcterms:modified>
</cp:coreProperties>
</file>