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1A507E" w:rsidP="00D73D54">
      <w:pPr>
        <w:pStyle w:val="aa"/>
        <w:jc w:val="center"/>
      </w:pPr>
      <w:ins w:id="0" w:author="kadry-02" w:date="2021-09-16T10:46:00Z">
        <w:r>
          <w:t xml:space="preserve"> </w:t>
        </w:r>
      </w:ins>
      <w:r w:rsidR="00D73D54"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9" o:title=""/>
          </v:shape>
          <o:OLEObject Type="Embed" ProgID="Word.Picture.8" ShapeID="_x0000_i1025" DrawAspect="Content" ObjectID="_169728179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4615C6">
        <w:rPr>
          <w:b/>
          <w:sz w:val="24"/>
          <w:szCs w:val="24"/>
        </w:rPr>
        <w:t>29.10.2021</w:t>
      </w:r>
      <w:r w:rsidRPr="00077A63">
        <w:rPr>
          <w:b/>
          <w:sz w:val="24"/>
          <w:szCs w:val="24"/>
        </w:rPr>
        <w:t xml:space="preserve">                                                                                                             № </w:t>
      </w:r>
      <w:r w:rsidR="004615C6">
        <w:rPr>
          <w:b/>
          <w:sz w:val="24"/>
          <w:szCs w:val="24"/>
        </w:rPr>
        <w:t>1015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A8795A" w:rsidRPr="002E5DA4" w:rsidTr="002E5DA4">
        <w:tc>
          <w:tcPr>
            <w:tcW w:w="5778" w:type="dxa"/>
          </w:tcPr>
          <w:p w:rsidR="002559B1" w:rsidRPr="002E5DA4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A8795A" w:rsidRPr="009A553F" w:rsidRDefault="00A8795A" w:rsidP="002E5DA4">
            <w:pPr>
              <w:widowControl/>
              <w:tabs>
                <w:tab w:val="left" w:pos="4962"/>
              </w:tabs>
              <w:autoSpaceDE/>
              <w:autoSpaceDN/>
              <w:adjustRightInd/>
              <w:ind w:right="33"/>
              <w:jc w:val="both"/>
              <w:rPr>
                <w:b/>
                <w:sz w:val="26"/>
                <w:szCs w:val="26"/>
                <w:lang w:eastAsia="ar-SA"/>
              </w:rPr>
            </w:pPr>
            <w:bookmarkStart w:id="1" w:name="_GoBack"/>
            <w:r w:rsidRPr="009A553F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9A553F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 w:rsidRPr="009A553F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2E5DA4" w:rsidRPr="009A553F">
              <w:rPr>
                <w:rFonts w:eastAsia="Calibri"/>
                <w:b/>
                <w:sz w:val="26"/>
                <w:szCs w:val="26"/>
              </w:rPr>
              <w:t>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  <w:r w:rsidR="002E5DA4" w:rsidRPr="009A553F">
              <w:rPr>
                <w:b/>
                <w:sz w:val="26"/>
                <w:szCs w:val="26"/>
              </w:rPr>
              <w:t>»</w:t>
            </w:r>
            <w:r w:rsidR="00AD6B3A" w:rsidRPr="009A553F">
              <w:rPr>
                <w:b/>
                <w:sz w:val="26"/>
                <w:szCs w:val="26"/>
              </w:rPr>
              <w:t>, утвержденную постановлением администрации города Покачи от 12.10.2018 №99</w:t>
            </w:r>
            <w:r w:rsidR="002E5DA4" w:rsidRPr="009A553F">
              <w:rPr>
                <w:b/>
                <w:sz w:val="26"/>
                <w:szCs w:val="26"/>
              </w:rPr>
              <w:t>6</w:t>
            </w:r>
            <w:bookmarkEnd w:id="1"/>
          </w:p>
        </w:tc>
      </w:tr>
    </w:tbl>
    <w:p w:rsidR="00AF50C7" w:rsidRPr="002E5DA4" w:rsidRDefault="00AF50C7" w:rsidP="00496F40">
      <w:pPr>
        <w:widowControl/>
        <w:ind w:left="30" w:right="30" w:firstLine="678"/>
        <w:jc w:val="both"/>
        <w:rPr>
          <w:sz w:val="28"/>
          <w:szCs w:val="28"/>
        </w:rPr>
      </w:pPr>
    </w:p>
    <w:p w:rsidR="00AF50C7" w:rsidRPr="002E5DA4" w:rsidRDefault="00AF50C7" w:rsidP="00496F40">
      <w:pPr>
        <w:widowControl/>
        <w:ind w:left="30" w:right="30" w:firstLine="678"/>
        <w:jc w:val="both"/>
        <w:rPr>
          <w:sz w:val="28"/>
          <w:szCs w:val="28"/>
        </w:rPr>
      </w:pPr>
    </w:p>
    <w:p w:rsidR="00496F40" w:rsidRPr="009A553F" w:rsidRDefault="00D300CB" w:rsidP="002E5DA4">
      <w:pPr>
        <w:widowControl/>
        <w:tabs>
          <w:tab w:val="left" w:pos="4962"/>
        </w:tabs>
        <w:ind w:left="30" w:right="30" w:firstLine="678"/>
        <w:jc w:val="both"/>
        <w:rPr>
          <w:sz w:val="26"/>
          <w:szCs w:val="26"/>
        </w:rPr>
      </w:pPr>
      <w:proofErr w:type="gramStart"/>
      <w:r w:rsidRPr="009A553F">
        <w:rPr>
          <w:sz w:val="26"/>
          <w:szCs w:val="26"/>
        </w:rPr>
        <w:t xml:space="preserve">В соответствии </w:t>
      </w:r>
      <w:r w:rsidR="009D75C2" w:rsidRPr="009A553F">
        <w:rPr>
          <w:sz w:val="26"/>
          <w:szCs w:val="26"/>
        </w:rPr>
        <w:t xml:space="preserve">с </w:t>
      </w:r>
      <w:r w:rsidR="00496F40" w:rsidRPr="009A553F">
        <w:rPr>
          <w:sz w:val="26"/>
          <w:szCs w:val="26"/>
        </w:rPr>
        <w:t>абзацем</w:t>
      </w:r>
      <w:r w:rsidR="009A553F" w:rsidRPr="009A553F">
        <w:rPr>
          <w:sz w:val="26"/>
          <w:szCs w:val="26"/>
        </w:rPr>
        <w:t xml:space="preserve"> </w:t>
      </w:r>
      <w:r w:rsidR="002158AD" w:rsidRPr="009A553F">
        <w:rPr>
          <w:sz w:val="26"/>
          <w:szCs w:val="26"/>
        </w:rPr>
        <w:t>третьим</w:t>
      </w:r>
      <w:r w:rsidR="00496F40" w:rsidRPr="009A553F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84589" w:rsidRPr="009A553F">
        <w:rPr>
          <w:sz w:val="26"/>
          <w:szCs w:val="26"/>
        </w:rPr>
        <w:t>част</w:t>
      </w:r>
      <w:r w:rsidR="002158AD" w:rsidRPr="009A553F">
        <w:rPr>
          <w:sz w:val="26"/>
          <w:szCs w:val="26"/>
        </w:rPr>
        <w:t>ями</w:t>
      </w:r>
      <w:r w:rsidR="009A553F" w:rsidRPr="009A553F">
        <w:rPr>
          <w:sz w:val="26"/>
          <w:szCs w:val="26"/>
        </w:rPr>
        <w:t xml:space="preserve"> </w:t>
      </w:r>
      <w:r w:rsidR="002158AD" w:rsidRPr="009A553F">
        <w:rPr>
          <w:sz w:val="26"/>
          <w:szCs w:val="26"/>
        </w:rPr>
        <w:t>2, 3</w:t>
      </w:r>
      <w:r w:rsidR="009A553F" w:rsidRPr="009A553F">
        <w:rPr>
          <w:sz w:val="26"/>
          <w:szCs w:val="26"/>
        </w:rPr>
        <w:t xml:space="preserve"> </w:t>
      </w:r>
      <w:r w:rsidR="00245E1F" w:rsidRPr="009A553F">
        <w:rPr>
          <w:sz w:val="26"/>
          <w:szCs w:val="26"/>
        </w:rPr>
        <w:t>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</w:t>
      </w:r>
      <w:r w:rsidR="00D109E4" w:rsidRPr="009A553F">
        <w:rPr>
          <w:sz w:val="26"/>
          <w:szCs w:val="26"/>
        </w:rPr>
        <w:t>6</w:t>
      </w:r>
      <w:r w:rsidR="00245E1F" w:rsidRPr="009A553F">
        <w:rPr>
          <w:sz w:val="26"/>
          <w:szCs w:val="26"/>
        </w:rPr>
        <w:t>.</w:t>
      </w:r>
      <w:r w:rsidR="00D109E4" w:rsidRPr="009A553F">
        <w:rPr>
          <w:sz w:val="26"/>
          <w:szCs w:val="26"/>
        </w:rPr>
        <w:t>04</w:t>
      </w:r>
      <w:r w:rsidR="00245E1F" w:rsidRPr="009A553F">
        <w:rPr>
          <w:sz w:val="26"/>
          <w:szCs w:val="26"/>
        </w:rPr>
        <w:t>.20</w:t>
      </w:r>
      <w:r w:rsidR="00D109E4" w:rsidRPr="009A553F">
        <w:rPr>
          <w:sz w:val="26"/>
          <w:szCs w:val="26"/>
        </w:rPr>
        <w:t>21</w:t>
      </w:r>
      <w:r w:rsidR="00245E1F" w:rsidRPr="009A553F">
        <w:rPr>
          <w:sz w:val="26"/>
          <w:szCs w:val="26"/>
        </w:rPr>
        <w:t xml:space="preserve"> № </w:t>
      </w:r>
      <w:r w:rsidR="00D109E4" w:rsidRPr="009A553F">
        <w:rPr>
          <w:sz w:val="26"/>
          <w:szCs w:val="26"/>
        </w:rPr>
        <w:t>334</w:t>
      </w:r>
      <w:r w:rsidR="00F262FC" w:rsidRPr="009A553F">
        <w:rPr>
          <w:sz w:val="26"/>
          <w:szCs w:val="26"/>
        </w:rPr>
        <w:t xml:space="preserve"> «О модельной муниципальной программе города Покачи, о порядке принятия решения о разработке муниципальных программ</w:t>
      </w:r>
      <w:proofErr w:type="gramEnd"/>
      <w:r w:rsidR="00F262FC" w:rsidRPr="009A553F">
        <w:rPr>
          <w:sz w:val="26"/>
          <w:szCs w:val="26"/>
        </w:rPr>
        <w:t xml:space="preserve"> города Покачи, их формирования, утверждения и реализации в соответствии с национальными целями развития»</w:t>
      </w:r>
      <w:r w:rsidR="00284589" w:rsidRPr="009A553F">
        <w:rPr>
          <w:sz w:val="26"/>
          <w:szCs w:val="26"/>
        </w:rPr>
        <w:t>:</w:t>
      </w:r>
    </w:p>
    <w:p w:rsidR="00D300CB" w:rsidRPr="009A553F" w:rsidRDefault="00D300CB" w:rsidP="00350730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A553F">
        <w:rPr>
          <w:sz w:val="26"/>
          <w:szCs w:val="26"/>
        </w:rPr>
        <w:t xml:space="preserve">Внести в </w:t>
      </w:r>
      <w:r w:rsidR="004D1CE4" w:rsidRPr="009A553F">
        <w:rPr>
          <w:sz w:val="26"/>
          <w:szCs w:val="26"/>
        </w:rPr>
        <w:t xml:space="preserve">муниципальную программу </w:t>
      </w:r>
      <w:r w:rsidR="009A553F" w:rsidRPr="009A553F">
        <w:rPr>
          <w:rFonts w:eastAsia="Calibri"/>
          <w:sz w:val="26"/>
          <w:szCs w:val="26"/>
        </w:rPr>
        <w:t>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9A553F" w:rsidRPr="009A553F">
        <w:rPr>
          <w:sz w:val="26"/>
          <w:szCs w:val="26"/>
        </w:rPr>
        <w:t>»</w:t>
      </w:r>
      <w:r w:rsidR="00AD6B3A" w:rsidRPr="009A553F">
        <w:rPr>
          <w:sz w:val="26"/>
          <w:szCs w:val="26"/>
        </w:rPr>
        <w:t>, утвержденную постановлением администрации города Покачи от 12.10.2018 №99</w:t>
      </w:r>
      <w:r w:rsidR="00682AEC" w:rsidRPr="009A553F">
        <w:rPr>
          <w:sz w:val="26"/>
          <w:szCs w:val="26"/>
        </w:rPr>
        <w:t>6</w:t>
      </w:r>
      <w:r w:rsidR="00AD6B3A" w:rsidRPr="009A553F">
        <w:rPr>
          <w:sz w:val="26"/>
          <w:szCs w:val="26"/>
        </w:rPr>
        <w:t xml:space="preserve">» </w:t>
      </w:r>
      <w:r w:rsidR="004C1274" w:rsidRPr="009A553F">
        <w:rPr>
          <w:sz w:val="26"/>
          <w:szCs w:val="26"/>
        </w:rPr>
        <w:t>(далее - муниципальная программа)</w:t>
      </w:r>
      <w:r w:rsidR="00141ABA" w:rsidRPr="009A553F">
        <w:rPr>
          <w:sz w:val="26"/>
          <w:szCs w:val="26"/>
        </w:rPr>
        <w:t xml:space="preserve">, </w:t>
      </w:r>
      <w:r w:rsidRPr="009A553F">
        <w:rPr>
          <w:sz w:val="26"/>
          <w:szCs w:val="26"/>
        </w:rPr>
        <w:t>следующие изменения:</w:t>
      </w:r>
    </w:p>
    <w:p w:rsidR="002D62E9" w:rsidRPr="009A553F" w:rsidRDefault="0011457F" w:rsidP="00350730">
      <w:pPr>
        <w:pStyle w:val="a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A553F">
        <w:rPr>
          <w:sz w:val="26"/>
          <w:szCs w:val="26"/>
        </w:rPr>
        <w:t xml:space="preserve">строку 11 паспорта муниципальной программы изложить в </w:t>
      </w:r>
      <w:r w:rsidR="00141ABA" w:rsidRPr="009A553F">
        <w:rPr>
          <w:sz w:val="26"/>
          <w:szCs w:val="26"/>
        </w:rPr>
        <w:t>следующей</w:t>
      </w:r>
      <w:r w:rsidRPr="009A553F">
        <w:rPr>
          <w:sz w:val="26"/>
          <w:szCs w:val="26"/>
        </w:rPr>
        <w:t xml:space="preserve"> редакции</w:t>
      </w:r>
      <w:r w:rsidR="00141ABA" w:rsidRPr="009A553F">
        <w:rPr>
          <w:sz w:val="26"/>
          <w:szCs w:val="26"/>
        </w:rPr>
        <w:t xml:space="preserve">: </w:t>
      </w:r>
    </w:p>
    <w:p w:rsidR="002E5DA4" w:rsidRDefault="00141ABA" w:rsidP="002E5DA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2E5DA4">
        <w:rPr>
          <w:sz w:val="28"/>
          <w:szCs w:val="28"/>
        </w:rPr>
        <w:t xml:space="preserve">« </w:t>
      </w:r>
    </w:p>
    <w:tbl>
      <w:tblPr>
        <w:tblStyle w:val="a9"/>
        <w:tblW w:w="4946" w:type="pct"/>
        <w:tblLook w:val="04A0" w:firstRow="1" w:lastRow="0" w:firstColumn="1" w:lastColumn="0" w:noHBand="0" w:noVBand="1"/>
      </w:tblPr>
      <w:tblGrid>
        <w:gridCol w:w="497"/>
        <w:gridCol w:w="3439"/>
        <w:gridCol w:w="5812"/>
      </w:tblGrid>
      <w:tr w:rsidR="00C6254A" w:rsidTr="00682AEC">
        <w:tc>
          <w:tcPr>
            <w:tcW w:w="255" w:type="pct"/>
          </w:tcPr>
          <w:p w:rsidR="00C6254A" w:rsidRDefault="00C6254A" w:rsidP="002E5DA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64" w:type="pct"/>
          </w:tcPr>
          <w:p w:rsidR="00C6254A" w:rsidRDefault="00C6254A" w:rsidP="002E5DA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77A63">
              <w:rPr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2981" w:type="pct"/>
          </w:tcPr>
          <w:p w:rsidR="00F25B77" w:rsidRPr="00C36168" w:rsidRDefault="00F25B77" w:rsidP="00F25B77">
            <w:pPr>
              <w:jc w:val="both"/>
              <w:rPr>
                <w:sz w:val="24"/>
                <w:szCs w:val="24"/>
              </w:rPr>
            </w:pPr>
            <w:r w:rsidRPr="00C36168">
              <w:rPr>
                <w:sz w:val="24"/>
                <w:szCs w:val="24"/>
              </w:rPr>
              <w:t xml:space="preserve">Общий объем финансирования муниципальной программы за счет средств местного бюджета города на 2019 - 2025 годы и на период до 2030 года составляет </w:t>
            </w:r>
            <w:r w:rsidR="008823A0">
              <w:rPr>
                <w:sz w:val="24"/>
                <w:szCs w:val="24"/>
              </w:rPr>
              <w:t>77</w:t>
            </w:r>
            <w:r w:rsidR="004A2A4C">
              <w:rPr>
                <w:sz w:val="24"/>
                <w:szCs w:val="24"/>
              </w:rPr>
              <w:t>7</w:t>
            </w:r>
            <w:r w:rsidR="008823A0">
              <w:rPr>
                <w:sz w:val="24"/>
                <w:szCs w:val="24"/>
              </w:rPr>
              <w:t> </w:t>
            </w:r>
            <w:r w:rsidR="004A2A4C">
              <w:rPr>
                <w:sz w:val="24"/>
                <w:szCs w:val="24"/>
              </w:rPr>
              <w:t>448</w:t>
            </w:r>
            <w:r w:rsidR="008823A0">
              <w:rPr>
                <w:sz w:val="24"/>
                <w:szCs w:val="24"/>
              </w:rPr>
              <w:t> </w:t>
            </w:r>
            <w:r w:rsidR="004A2A4C">
              <w:rPr>
                <w:sz w:val="24"/>
                <w:szCs w:val="24"/>
              </w:rPr>
              <w:t>679</w:t>
            </w:r>
            <w:r w:rsidRPr="00C36168">
              <w:rPr>
                <w:sz w:val="24"/>
                <w:szCs w:val="24"/>
              </w:rPr>
              <w:t>,</w:t>
            </w:r>
            <w:r w:rsidR="00DC0A69">
              <w:rPr>
                <w:sz w:val="24"/>
                <w:szCs w:val="24"/>
              </w:rPr>
              <w:t>06</w:t>
            </w:r>
            <w:r w:rsidRPr="00C36168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79 154 650,42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78 438 672,86рублей;</w:t>
            </w:r>
          </w:p>
          <w:p w:rsidR="00C6254A" w:rsidRDefault="00F25B77" w:rsidP="00F25B77">
            <w:pPr>
              <w:pStyle w:val="ConsPlusNormal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73 876 425,78рублей;</w:t>
            </w:r>
          </w:p>
        </w:tc>
      </w:tr>
    </w:tbl>
    <w:p w:rsidR="009A553F" w:rsidRDefault="009A553F"/>
    <w:p w:rsidR="009A553F" w:rsidRDefault="009A553F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C6254A" w:rsidRDefault="00C6254A"/>
    <w:tbl>
      <w:tblPr>
        <w:tblpPr w:leftFromText="180" w:rightFromText="180" w:vertAnchor="text" w:horzAnchor="page" w:tblpX="1845" w:tblpY="14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7088"/>
      </w:tblGrid>
      <w:tr w:rsidR="00C6254A" w:rsidRPr="002D62E9" w:rsidTr="00C6254A">
        <w:trPr>
          <w:trHeight w:val="31"/>
        </w:trPr>
        <w:tc>
          <w:tcPr>
            <w:tcW w:w="534" w:type="dxa"/>
          </w:tcPr>
          <w:p w:rsidR="00C6254A" w:rsidRPr="002D62E9" w:rsidRDefault="00C6254A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C6254A" w:rsidRPr="002D62E9" w:rsidRDefault="00C6254A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7088" w:type="dxa"/>
            <w:vAlign w:val="center"/>
          </w:tcPr>
          <w:p w:rsidR="00F25B77" w:rsidRPr="00DC0A69" w:rsidRDefault="00F25B77" w:rsidP="00F25B77">
            <w:pPr>
              <w:pStyle w:val="ConsPlusNormal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2F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78 489 130</w:t>
            </w:r>
            <w:r w:rsidRPr="00DC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:rsidR="00F25B77" w:rsidRPr="00DC0A69" w:rsidRDefault="00F25B77" w:rsidP="00F25B77">
            <w:pPr>
              <w:pStyle w:val="ConsPlusNormal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74 189 900,00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tabs>
                <w:tab w:val="left" w:pos="709"/>
              </w:tabs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74 189 900,00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53 185 000,00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53 185 000,00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53 185 000,00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53 185 000,00 рублей;</w:t>
            </w:r>
          </w:p>
          <w:p w:rsidR="00F25B77" w:rsidRPr="00C36168" w:rsidRDefault="00F25B77" w:rsidP="00F25B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53 185 000,00 рублей;</w:t>
            </w:r>
          </w:p>
          <w:p w:rsidR="00C6254A" w:rsidRPr="002D62E9" w:rsidRDefault="00F25B77" w:rsidP="00F25B77">
            <w:pPr>
              <w:rPr>
                <w:sz w:val="26"/>
                <w:szCs w:val="26"/>
              </w:rPr>
            </w:pPr>
            <w:r w:rsidRPr="00C36168">
              <w:rPr>
                <w:sz w:val="24"/>
                <w:szCs w:val="24"/>
              </w:rPr>
              <w:t>2030 год – 53 185 000,00 рублей.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4122DB" w:rsidRPr="009A553F" w:rsidRDefault="00AD6B3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A553F">
        <w:rPr>
          <w:sz w:val="26"/>
          <w:szCs w:val="26"/>
        </w:rPr>
        <w:t>2</w:t>
      </w:r>
      <w:r w:rsidR="004122DB" w:rsidRPr="009A553F">
        <w:rPr>
          <w:sz w:val="26"/>
          <w:szCs w:val="26"/>
        </w:rPr>
        <w:t>) таблицу</w:t>
      </w:r>
      <w:r w:rsidR="009A553F">
        <w:rPr>
          <w:sz w:val="26"/>
          <w:szCs w:val="26"/>
        </w:rPr>
        <w:t xml:space="preserve"> </w:t>
      </w:r>
      <w:r w:rsidR="004122DB" w:rsidRPr="009A553F">
        <w:rPr>
          <w:sz w:val="26"/>
          <w:szCs w:val="26"/>
        </w:rPr>
        <w:t>2</w:t>
      </w:r>
      <w:r w:rsidR="009A553F">
        <w:rPr>
          <w:sz w:val="26"/>
          <w:szCs w:val="26"/>
        </w:rPr>
        <w:t xml:space="preserve"> </w:t>
      </w:r>
      <w:r w:rsidR="004122DB" w:rsidRPr="009A553F">
        <w:rPr>
          <w:sz w:val="26"/>
          <w:szCs w:val="26"/>
        </w:rPr>
        <w:t>статьи 4 муниципальной программы изложить в новой редакции</w:t>
      </w:r>
      <w:r w:rsidR="009A553F">
        <w:rPr>
          <w:sz w:val="26"/>
          <w:szCs w:val="26"/>
        </w:rPr>
        <w:t xml:space="preserve"> </w:t>
      </w:r>
      <w:r w:rsidR="004122DB" w:rsidRPr="009A553F">
        <w:rPr>
          <w:sz w:val="26"/>
          <w:szCs w:val="26"/>
        </w:rPr>
        <w:t>согласно приложению к настоящему постановлению.</w:t>
      </w:r>
    </w:p>
    <w:p w:rsidR="00932552" w:rsidRPr="009A553F" w:rsidRDefault="0024335E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A553F">
        <w:rPr>
          <w:sz w:val="26"/>
          <w:szCs w:val="26"/>
        </w:rPr>
        <w:t xml:space="preserve">Начальнику управления </w:t>
      </w:r>
      <w:r w:rsidR="00AD6B3A" w:rsidRPr="009A553F">
        <w:rPr>
          <w:sz w:val="26"/>
          <w:szCs w:val="26"/>
        </w:rPr>
        <w:t xml:space="preserve">по кадрам и делопроизводству </w:t>
      </w:r>
      <w:r w:rsidRPr="009A553F">
        <w:rPr>
          <w:sz w:val="26"/>
          <w:szCs w:val="26"/>
        </w:rPr>
        <w:t xml:space="preserve">администрации </w:t>
      </w:r>
      <w:r w:rsidR="00284589" w:rsidRPr="009A553F">
        <w:rPr>
          <w:sz w:val="26"/>
          <w:szCs w:val="26"/>
        </w:rPr>
        <w:t>города Покачи (</w:t>
      </w:r>
      <w:r w:rsidR="00AD6B3A" w:rsidRPr="009A553F">
        <w:rPr>
          <w:sz w:val="26"/>
          <w:szCs w:val="26"/>
        </w:rPr>
        <w:t>Фортуна Е</w:t>
      </w:r>
      <w:r w:rsidR="00284589" w:rsidRPr="009A553F">
        <w:rPr>
          <w:sz w:val="26"/>
          <w:szCs w:val="26"/>
        </w:rPr>
        <w:t xml:space="preserve">.И.) </w:t>
      </w:r>
      <w:r w:rsidRPr="009A553F">
        <w:rPr>
          <w:sz w:val="26"/>
          <w:szCs w:val="26"/>
        </w:rPr>
        <w:t xml:space="preserve">обеспечить размещение муниципальной программы </w:t>
      </w:r>
      <w:r w:rsidR="009A553F" w:rsidRPr="009A553F">
        <w:rPr>
          <w:rFonts w:eastAsia="Calibri"/>
          <w:sz w:val="26"/>
          <w:szCs w:val="26"/>
        </w:rPr>
        <w:t>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9A553F" w:rsidRPr="009A553F">
        <w:rPr>
          <w:sz w:val="26"/>
          <w:szCs w:val="26"/>
        </w:rPr>
        <w:t>»</w:t>
      </w:r>
      <w:r w:rsidRPr="009A553F">
        <w:rPr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</w:t>
      </w:r>
      <w:r w:rsidR="0070404C" w:rsidRPr="009A553F">
        <w:rPr>
          <w:sz w:val="26"/>
          <w:szCs w:val="26"/>
        </w:rPr>
        <w:t>правилам ведения Реестра муниципальных</w:t>
      </w:r>
      <w:proofErr w:type="gramEnd"/>
      <w:r w:rsidR="0070404C" w:rsidRPr="009A553F">
        <w:rPr>
          <w:sz w:val="26"/>
          <w:szCs w:val="26"/>
        </w:rPr>
        <w:t xml:space="preserve"> программ города Покачи, утвержденным распоряжением администрации города Покачи от 17.05.2021 № 46-р</w:t>
      </w:r>
      <w:r w:rsidRPr="009A553F">
        <w:rPr>
          <w:sz w:val="26"/>
          <w:szCs w:val="26"/>
        </w:rPr>
        <w:t>, в течени</w:t>
      </w:r>
      <w:r w:rsidR="00F4656B" w:rsidRPr="009A553F">
        <w:rPr>
          <w:sz w:val="26"/>
          <w:szCs w:val="26"/>
        </w:rPr>
        <w:t>е</w:t>
      </w:r>
      <w:r w:rsidR="00284589" w:rsidRPr="009A553F">
        <w:rPr>
          <w:sz w:val="26"/>
          <w:szCs w:val="26"/>
        </w:rPr>
        <w:t xml:space="preserve"> семи</w:t>
      </w:r>
      <w:r w:rsidRPr="009A553F">
        <w:rPr>
          <w:sz w:val="26"/>
          <w:szCs w:val="26"/>
        </w:rPr>
        <w:t xml:space="preserve"> рабочих дней после утверждения настоящего постановления.</w:t>
      </w:r>
    </w:p>
    <w:p w:rsidR="00932552" w:rsidRPr="009A553F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A553F">
        <w:rPr>
          <w:sz w:val="26"/>
          <w:szCs w:val="26"/>
        </w:rPr>
        <w:t xml:space="preserve">Настоящее постановление вступает в силу </w:t>
      </w:r>
      <w:r w:rsidR="00696CFF" w:rsidRPr="009A553F">
        <w:rPr>
          <w:sz w:val="26"/>
          <w:szCs w:val="26"/>
        </w:rPr>
        <w:t>с 01.01.2022.</w:t>
      </w:r>
    </w:p>
    <w:p w:rsidR="00932552" w:rsidRPr="009A553F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A553F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AD6B3A" w:rsidRPr="009A553F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A553F">
        <w:rPr>
          <w:sz w:val="26"/>
          <w:szCs w:val="26"/>
        </w:rPr>
        <w:t>Контроль за</w:t>
      </w:r>
      <w:proofErr w:type="gramEnd"/>
      <w:r w:rsidRPr="009A553F">
        <w:rPr>
          <w:sz w:val="26"/>
          <w:szCs w:val="26"/>
        </w:rPr>
        <w:t xml:space="preserve"> выполнением постановления возложить </w:t>
      </w:r>
      <w:r w:rsidR="00FD2C6A" w:rsidRPr="009A553F">
        <w:rPr>
          <w:sz w:val="26"/>
          <w:szCs w:val="26"/>
        </w:rPr>
        <w:t xml:space="preserve">на </w:t>
      </w:r>
      <w:r w:rsidR="00AD6B3A" w:rsidRPr="009A553F">
        <w:rPr>
          <w:sz w:val="26"/>
          <w:szCs w:val="26"/>
        </w:rPr>
        <w:t>управляющего делами</w:t>
      </w:r>
      <w:r w:rsidR="00465F54">
        <w:rPr>
          <w:sz w:val="26"/>
          <w:szCs w:val="26"/>
        </w:rPr>
        <w:t xml:space="preserve"> </w:t>
      </w:r>
      <w:r w:rsidR="00AD6B3A" w:rsidRPr="009A553F">
        <w:rPr>
          <w:sz w:val="26"/>
          <w:szCs w:val="26"/>
        </w:rPr>
        <w:t xml:space="preserve">администрации города Покачи </w:t>
      </w:r>
      <w:proofErr w:type="spellStart"/>
      <w:r w:rsidR="00AD6B3A" w:rsidRPr="009A553F">
        <w:rPr>
          <w:sz w:val="26"/>
          <w:szCs w:val="26"/>
        </w:rPr>
        <w:t>Кулешевич</w:t>
      </w:r>
      <w:proofErr w:type="spellEnd"/>
      <w:r w:rsidR="00AD6B3A" w:rsidRPr="009A553F">
        <w:rPr>
          <w:sz w:val="26"/>
          <w:szCs w:val="26"/>
        </w:rPr>
        <w:t>. Е.А.</w:t>
      </w:r>
    </w:p>
    <w:p w:rsidR="002472DA" w:rsidRDefault="002472DA" w:rsidP="00AD6B3A">
      <w:pPr>
        <w:tabs>
          <w:tab w:val="left" w:pos="709"/>
        </w:tabs>
        <w:ind w:firstLine="708"/>
        <w:jc w:val="both"/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040B5D" w:rsidRDefault="00040B5D" w:rsidP="00040B5D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</w:t>
      </w:r>
    </w:p>
    <w:p w:rsidR="00040B5D" w:rsidRDefault="00040B5D" w:rsidP="00040B5D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главы города Покачи, </w:t>
      </w:r>
    </w:p>
    <w:p w:rsidR="00040B5D" w:rsidRDefault="00040B5D" w:rsidP="00040B5D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первый заместитель </w:t>
      </w:r>
    </w:p>
    <w:p w:rsidR="00040B5D" w:rsidRPr="003E5FDC" w:rsidRDefault="00040B5D" w:rsidP="00040B5D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главы города Покачи                                                                              А.Е. Ходулапова</w:t>
      </w:r>
    </w:p>
    <w:p w:rsidR="00F25B77" w:rsidRDefault="00F25B77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</w:p>
    <w:p w:rsidR="00F25B77" w:rsidRDefault="00F25B77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</w:p>
    <w:p w:rsidR="00F25B77" w:rsidRPr="003E5FDC" w:rsidRDefault="00F25B77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</w:p>
    <w:sectPr w:rsidR="00F25B77" w:rsidRPr="003E5FDC" w:rsidSect="00903F06">
      <w:headerReference w:type="default" r:id="rId11"/>
      <w:pgSz w:w="11906" w:h="16838"/>
      <w:pgMar w:top="28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22" w:rsidRDefault="005F6822" w:rsidP="003309C2">
      <w:r>
        <w:separator/>
      </w:r>
    </w:p>
  </w:endnote>
  <w:endnote w:type="continuationSeparator" w:id="0">
    <w:p w:rsidR="005F6822" w:rsidRDefault="005F6822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22" w:rsidRDefault="005F6822" w:rsidP="003309C2">
      <w:r>
        <w:separator/>
      </w:r>
    </w:p>
  </w:footnote>
  <w:footnote w:type="continuationSeparator" w:id="0">
    <w:p w:rsidR="005F6822" w:rsidRDefault="005F6822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7485"/>
      <w:docPartObj>
        <w:docPartGallery w:val="Page Numbers (Top of Page)"/>
        <w:docPartUnique/>
      </w:docPartObj>
    </w:sdtPr>
    <w:sdtEndPr/>
    <w:sdtContent>
      <w:p w:rsidR="00C6254A" w:rsidRDefault="00987F95">
        <w:pPr>
          <w:pStyle w:val="ab"/>
          <w:jc w:val="center"/>
        </w:pPr>
        <w:r>
          <w:fldChar w:fldCharType="begin"/>
        </w:r>
        <w:r w:rsidR="003876F9">
          <w:instrText xml:space="preserve"> PAGE   \* MERGEFORMAT </w:instrText>
        </w:r>
        <w:r>
          <w:fldChar w:fldCharType="separate"/>
        </w:r>
        <w:r w:rsidR="004615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254A" w:rsidRDefault="00C6254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239D3"/>
    <w:multiLevelType w:val="hybridMultilevel"/>
    <w:tmpl w:val="056C4F0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17CD"/>
    <w:multiLevelType w:val="hybridMultilevel"/>
    <w:tmpl w:val="9C68E958"/>
    <w:lvl w:ilvl="0" w:tplc="4260D67A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23133A"/>
    <w:multiLevelType w:val="hybridMultilevel"/>
    <w:tmpl w:val="02C8FB7C"/>
    <w:lvl w:ilvl="0" w:tplc="94AC017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5D215B"/>
    <w:multiLevelType w:val="hybridMultilevel"/>
    <w:tmpl w:val="CD720F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6644"/>
    <w:multiLevelType w:val="hybridMultilevel"/>
    <w:tmpl w:val="2354B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FFD64C8"/>
    <w:multiLevelType w:val="hybridMultilevel"/>
    <w:tmpl w:val="0CE88752"/>
    <w:lvl w:ilvl="0" w:tplc="FC8E90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16AE3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0B5D"/>
    <w:rsid w:val="000410C9"/>
    <w:rsid w:val="000413E3"/>
    <w:rsid w:val="00041DD3"/>
    <w:rsid w:val="000425E2"/>
    <w:rsid w:val="00043E2E"/>
    <w:rsid w:val="00044522"/>
    <w:rsid w:val="00047814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BB8"/>
    <w:rsid w:val="000A2DFB"/>
    <w:rsid w:val="000A5C4D"/>
    <w:rsid w:val="000A7701"/>
    <w:rsid w:val="000B2499"/>
    <w:rsid w:val="000B4D2E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2BE3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95835"/>
    <w:rsid w:val="001A1D41"/>
    <w:rsid w:val="001A1E75"/>
    <w:rsid w:val="001A2C08"/>
    <w:rsid w:val="001A507E"/>
    <w:rsid w:val="001B0AB3"/>
    <w:rsid w:val="001B2DEB"/>
    <w:rsid w:val="001B393B"/>
    <w:rsid w:val="001B6BD7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1A51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48F6"/>
    <w:rsid w:val="00215262"/>
    <w:rsid w:val="002158AD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0F62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595"/>
    <w:rsid w:val="002C06BC"/>
    <w:rsid w:val="002C0D5F"/>
    <w:rsid w:val="002C5868"/>
    <w:rsid w:val="002C78A1"/>
    <w:rsid w:val="002D10CD"/>
    <w:rsid w:val="002D1A58"/>
    <w:rsid w:val="002D20DE"/>
    <w:rsid w:val="002D2152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5DA4"/>
    <w:rsid w:val="002E6B9E"/>
    <w:rsid w:val="002F0E06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3D4D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0730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876F9"/>
    <w:rsid w:val="00391DE3"/>
    <w:rsid w:val="0039247A"/>
    <w:rsid w:val="00393406"/>
    <w:rsid w:val="00395269"/>
    <w:rsid w:val="003963A1"/>
    <w:rsid w:val="00397787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D6DA7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2DB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15C6"/>
    <w:rsid w:val="004625C9"/>
    <w:rsid w:val="00462A25"/>
    <w:rsid w:val="00464518"/>
    <w:rsid w:val="004657DA"/>
    <w:rsid w:val="00465F54"/>
    <w:rsid w:val="004727A9"/>
    <w:rsid w:val="004736DC"/>
    <w:rsid w:val="0047431C"/>
    <w:rsid w:val="00474DA3"/>
    <w:rsid w:val="00476D19"/>
    <w:rsid w:val="00476D66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2A4C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54C3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49A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6822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2AEC"/>
    <w:rsid w:val="00684851"/>
    <w:rsid w:val="0068758F"/>
    <w:rsid w:val="00687CD4"/>
    <w:rsid w:val="0069246D"/>
    <w:rsid w:val="00693359"/>
    <w:rsid w:val="00693B2D"/>
    <w:rsid w:val="00696151"/>
    <w:rsid w:val="00696CFF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57C1C"/>
    <w:rsid w:val="00761FD5"/>
    <w:rsid w:val="007629BA"/>
    <w:rsid w:val="007632C9"/>
    <w:rsid w:val="00763F23"/>
    <w:rsid w:val="00764065"/>
    <w:rsid w:val="00764534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659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17A2D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5DD"/>
    <w:rsid w:val="008728E0"/>
    <w:rsid w:val="00872DA6"/>
    <w:rsid w:val="00874239"/>
    <w:rsid w:val="00876AEA"/>
    <w:rsid w:val="008823A0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533"/>
    <w:rsid w:val="0090278E"/>
    <w:rsid w:val="00902BF6"/>
    <w:rsid w:val="00903F0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552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0F43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87F95"/>
    <w:rsid w:val="009906D2"/>
    <w:rsid w:val="00991D27"/>
    <w:rsid w:val="0099351B"/>
    <w:rsid w:val="00995A8B"/>
    <w:rsid w:val="00995EFD"/>
    <w:rsid w:val="009A3328"/>
    <w:rsid w:val="009A4194"/>
    <w:rsid w:val="009A553F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ACD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3E93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370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D6B3A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07C37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11B4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C46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099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4A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87DE4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2F5"/>
    <w:rsid w:val="00D14209"/>
    <w:rsid w:val="00D14D89"/>
    <w:rsid w:val="00D15020"/>
    <w:rsid w:val="00D1541F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2C8C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2C7E"/>
    <w:rsid w:val="00DA62DF"/>
    <w:rsid w:val="00DA693A"/>
    <w:rsid w:val="00DA6A76"/>
    <w:rsid w:val="00DA7ABC"/>
    <w:rsid w:val="00DB6184"/>
    <w:rsid w:val="00DC0A69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32F5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7F2"/>
    <w:rsid w:val="00DF3D95"/>
    <w:rsid w:val="00DF59B3"/>
    <w:rsid w:val="00DF59CC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1B91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5B77"/>
    <w:rsid w:val="00F262FC"/>
    <w:rsid w:val="00F26FBD"/>
    <w:rsid w:val="00F27222"/>
    <w:rsid w:val="00F32775"/>
    <w:rsid w:val="00F32D5D"/>
    <w:rsid w:val="00F34853"/>
    <w:rsid w:val="00F352C4"/>
    <w:rsid w:val="00F35D4B"/>
    <w:rsid w:val="00F36930"/>
    <w:rsid w:val="00F3719C"/>
    <w:rsid w:val="00F37753"/>
    <w:rsid w:val="00F40A82"/>
    <w:rsid w:val="00F416B2"/>
    <w:rsid w:val="00F44849"/>
    <w:rsid w:val="00F44875"/>
    <w:rsid w:val="00F45290"/>
    <w:rsid w:val="00F45B3C"/>
    <w:rsid w:val="00F4656B"/>
    <w:rsid w:val="00F465C7"/>
    <w:rsid w:val="00F6063F"/>
    <w:rsid w:val="00F60BFF"/>
    <w:rsid w:val="00F6112C"/>
    <w:rsid w:val="00F627A6"/>
    <w:rsid w:val="00F640CD"/>
    <w:rsid w:val="00F658FF"/>
    <w:rsid w:val="00F660C4"/>
    <w:rsid w:val="00F66249"/>
    <w:rsid w:val="00F6625E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1C50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0B3"/>
    <w:rsid w:val="00FE7F8E"/>
    <w:rsid w:val="00FF025C"/>
    <w:rsid w:val="00FF0D3B"/>
    <w:rsid w:val="00FF1C30"/>
    <w:rsid w:val="00FF2A31"/>
    <w:rsid w:val="00FF505C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74507-270C-4A55-AFD1-9963292D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2021-10-14T11:34:00Z</cp:lastPrinted>
  <dcterms:created xsi:type="dcterms:W3CDTF">2021-11-01T09:23:00Z</dcterms:created>
  <dcterms:modified xsi:type="dcterms:W3CDTF">2021-11-01T09:23:00Z</dcterms:modified>
</cp:coreProperties>
</file>